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35" w:rsidRPr="00685C8C" w:rsidRDefault="00DC2939" w:rsidP="00685C8C">
      <w:r w:rsidRPr="00685C8C">
        <w:t xml:space="preserve"> </w:t>
      </w:r>
    </w:p>
    <w:p w:rsidR="008B1935" w:rsidRDefault="008B1935" w:rsidP="00685C8C"/>
    <w:p w:rsidR="008B1935" w:rsidRPr="00685C8C" w:rsidRDefault="00685C8C" w:rsidP="00685C8C">
      <w:r>
        <w:rPr>
          <w:noProof/>
          <w:lang w:val="en-US"/>
        </w:rPr>
        <w:drawing>
          <wp:inline distT="0" distB="0" distL="0" distR="0" wp14:anchorId="7D9C50C0" wp14:editId="70D2C4DE">
            <wp:extent cx="3545653" cy="1574800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endoc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69" t="19014" r="16230" b="22183"/>
                    <a:stretch/>
                  </pic:blipFill>
                  <pic:spPr bwMode="auto">
                    <a:xfrm>
                      <a:off x="0" y="0"/>
                      <a:ext cx="3574978" cy="158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5C8C" w:rsidRDefault="00DC2939" w:rsidP="00685C8C">
      <w:pPr>
        <w:rPr>
          <w:lang w:val="en-US"/>
        </w:rPr>
      </w:pPr>
      <w:r>
        <w:rPr>
          <w:lang w:val="en-US"/>
        </w:rPr>
        <w:t xml:space="preserve">   </w:t>
      </w:r>
      <w:r w:rsidR="00401E45">
        <w:rPr>
          <w:lang w:val="en-US"/>
        </w:rPr>
        <w:tab/>
      </w:r>
    </w:p>
    <w:p w:rsidR="00685C8C" w:rsidRDefault="00685C8C" w:rsidP="00685C8C">
      <w:pPr>
        <w:rPr>
          <w:lang w:val="en-US"/>
        </w:rPr>
      </w:pPr>
    </w:p>
    <w:p w:rsidR="00685C8C" w:rsidRDefault="00685C8C" w:rsidP="00685C8C">
      <w:pPr>
        <w:rPr>
          <w:lang w:val="en-US"/>
        </w:rPr>
      </w:pPr>
    </w:p>
    <w:p w:rsidR="00685C8C" w:rsidRDefault="00685C8C" w:rsidP="00685C8C">
      <w:pPr>
        <w:rPr>
          <w:lang w:val="en-US"/>
        </w:rPr>
      </w:pPr>
    </w:p>
    <w:p w:rsidR="00685C8C" w:rsidRPr="00685C8C" w:rsidRDefault="00685C8C" w:rsidP="00685C8C">
      <w:pPr>
        <w:rPr>
          <w:lang w:val="en-US"/>
        </w:rPr>
      </w:pPr>
    </w:p>
    <w:p w:rsidR="00401E45" w:rsidRDefault="00401E45" w:rsidP="00C12B70">
      <w:pPr>
        <w:pStyle w:val="Titre"/>
        <w:rPr>
          <w:b/>
          <w:color w:val="2A81C4"/>
          <w:lang w:val="en-US"/>
        </w:rPr>
      </w:pPr>
    </w:p>
    <w:p w:rsidR="00DC2939" w:rsidRPr="000178BA" w:rsidRDefault="00401E45" w:rsidP="00401E45">
      <w:pPr>
        <w:pStyle w:val="Titre"/>
        <w:jc w:val="center"/>
        <w:rPr>
          <w:color w:val="2A81C4"/>
          <w:lang w:val="en-US"/>
        </w:rPr>
      </w:pPr>
      <w:r w:rsidRPr="000178BA">
        <w:rPr>
          <w:color w:val="2A81C4"/>
          <w:lang w:val="en-US"/>
        </w:rPr>
        <w:t xml:space="preserve">Document </w:t>
      </w:r>
      <w:r w:rsidRPr="00326446">
        <w:rPr>
          <w:color w:val="2A81C4"/>
          <w:lang w:val="en-US"/>
        </w:rPr>
        <w:t>generation</w:t>
      </w:r>
      <w:r w:rsidRPr="000178BA">
        <w:rPr>
          <w:color w:val="2A81C4"/>
          <w:lang w:val="en-US"/>
        </w:rPr>
        <w:t xml:space="preserve"> t</w:t>
      </w:r>
      <w:r w:rsidR="00DC2939" w:rsidRPr="000178BA">
        <w:rPr>
          <w:color w:val="2A81C4"/>
          <w:lang w:val="en-US"/>
        </w:rPr>
        <w:t>utorial</w:t>
      </w:r>
    </w:p>
    <w:p w:rsidR="00D234CE" w:rsidRDefault="00D234CE" w:rsidP="00C12B70">
      <w:pPr>
        <w:rPr>
          <w:lang w:val="en-US"/>
        </w:rPr>
      </w:pPr>
    </w:p>
    <w:p w:rsidR="00EE5697" w:rsidRDefault="00EE5697" w:rsidP="00C12B70">
      <w:pPr>
        <w:rPr>
          <w:lang w:val="en-US"/>
        </w:rPr>
        <w:sectPr w:rsidR="00EE5697" w:rsidSect="004E4726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E5697" w:rsidRPr="00B45D76" w:rsidRDefault="00EE5697" w:rsidP="00B45D76">
      <w:pPr>
        <w:pStyle w:val="Style1"/>
        <w:rPr>
          <w:sz w:val="24"/>
        </w:rPr>
      </w:pPr>
      <w:r w:rsidRPr="00B45D76">
        <w:rPr>
          <w:sz w:val="24"/>
        </w:rPr>
        <w:lastRenderedPageBreak/>
        <w:t>Table of contents</w:t>
      </w:r>
    </w:p>
    <w:p w:rsidR="003B5AFC" w:rsidRDefault="00EE5697">
      <w:pPr>
        <w:pStyle w:val="TM1"/>
        <w:tabs>
          <w:tab w:val="left" w:pos="442"/>
          <w:tab w:val="right" w:leader="dot" w:pos="9062"/>
        </w:tabs>
        <w:rPr>
          <w:ins w:id="1" w:author="FAURE, TRISTAN" w:date="2016-08-10T15:05:00Z"/>
          <w:rFonts w:eastAsiaTheme="minorEastAsia"/>
          <w:noProof/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ins w:id="2" w:author="FAURE, TRISTAN" w:date="2016-08-10T15:05:00Z">
        <w:r w:rsidR="003B5AFC" w:rsidRPr="00AA71C3">
          <w:rPr>
            <w:rStyle w:val="Lienhypertexte"/>
            <w:noProof/>
          </w:rPr>
          <w:fldChar w:fldCharType="begin"/>
        </w:r>
        <w:r w:rsidR="003B5AFC" w:rsidRPr="00AA71C3">
          <w:rPr>
            <w:rStyle w:val="Lienhypertexte"/>
            <w:noProof/>
          </w:rPr>
          <w:instrText xml:space="preserve"> </w:instrText>
        </w:r>
        <w:r w:rsidR="003B5AFC">
          <w:rPr>
            <w:noProof/>
          </w:rPr>
          <w:instrText>HYPERLINK \l "_Toc458604841"</w:instrText>
        </w:r>
        <w:r w:rsidR="003B5AFC" w:rsidRPr="00AA71C3">
          <w:rPr>
            <w:rStyle w:val="Lienhypertexte"/>
            <w:noProof/>
          </w:rPr>
          <w:instrText xml:space="preserve"> </w:instrText>
        </w:r>
        <w:r w:rsidR="003B5AFC" w:rsidRPr="00AA71C3">
          <w:rPr>
            <w:rStyle w:val="Lienhypertexte"/>
            <w:noProof/>
          </w:rPr>
        </w:r>
        <w:r w:rsidR="003B5AFC" w:rsidRPr="00AA71C3">
          <w:rPr>
            <w:rStyle w:val="Lienhypertexte"/>
            <w:noProof/>
          </w:rPr>
          <w:fldChar w:fldCharType="separate"/>
        </w:r>
        <w:r w:rsidR="003B5AFC" w:rsidRPr="00AA71C3">
          <w:rPr>
            <w:rStyle w:val="Lienhypertexte"/>
            <w:noProof/>
            <w:lang w:val="en-US"/>
          </w:rPr>
          <w:t>1</w:t>
        </w:r>
        <w:r w:rsidR="003B5AFC">
          <w:rPr>
            <w:rFonts w:eastAsiaTheme="minorEastAsia"/>
            <w:noProof/>
            <w:lang w:val="en-US"/>
          </w:rPr>
          <w:tab/>
        </w:r>
        <w:r w:rsidR="003B5AFC" w:rsidRPr="00AA71C3">
          <w:rPr>
            <w:rStyle w:val="Lienhypertexte"/>
            <w:noProof/>
            <w:lang w:val="en-US"/>
          </w:rPr>
          <w:t>Installation procedure</w:t>
        </w:r>
        <w:r w:rsidR="003B5AFC">
          <w:rPr>
            <w:noProof/>
            <w:webHidden/>
          </w:rPr>
          <w:tab/>
        </w:r>
        <w:r w:rsidR="003B5AFC">
          <w:rPr>
            <w:noProof/>
            <w:webHidden/>
          </w:rPr>
          <w:fldChar w:fldCharType="begin"/>
        </w:r>
        <w:r w:rsidR="003B5AFC">
          <w:rPr>
            <w:noProof/>
            <w:webHidden/>
          </w:rPr>
          <w:instrText xml:space="preserve"> PAGEREF _Toc458604841 \h </w:instrText>
        </w:r>
        <w:r w:rsidR="003B5AFC">
          <w:rPr>
            <w:noProof/>
            <w:webHidden/>
          </w:rPr>
        </w:r>
      </w:ins>
      <w:r w:rsidR="003B5AFC">
        <w:rPr>
          <w:noProof/>
          <w:webHidden/>
        </w:rPr>
        <w:fldChar w:fldCharType="separate"/>
      </w:r>
      <w:ins w:id="3" w:author="FAURE, TRISTAN" w:date="2016-08-10T15:05:00Z">
        <w:r w:rsidR="003B5AFC">
          <w:rPr>
            <w:noProof/>
            <w:webHidden/>
          </w:rPr>
          <w:t>1</w:t>
        </w:r>
        <w:r w:rsidR="003B5AFC">
          <w:rPr>
            <w:noProof/>
            <w:webHidden/>
          </w:rPr>
          <w:fldChar w:fldCharType="end"/>
        </w:r>
        <w:r w:rsidR="003B5AFC"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left" w:pos="442"/>
          <w:tab w:val="right" w:leader="dot" w:pos="9062"/>
        </w:tabs>
        <w:rPr>
          <w:ins w:id="4" w:author="FAURE, TRISTAN" w:date="2016-08-10T15:05:00Z"/>
          <w:rFonts w:eastAsiaTheme="minorEastAsia"/>
          <w:noProof/>
          <w:lang w:val="en-US"/>
        </w:rPr>
      </w:pPr>
      <w:ins w:id="5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"_Toc458604842"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2</w:t>
        </w:r>
        <w:r>
          <w:rPr>
            <w:rFonts w:eastAsiaTheme="minorEastAsia"/>
            <w:noProof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Default generation from a Papyrus model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_Toc458604842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" w:author="FAURE, TRISTAN" w:date="2016-08-10T15:05:00Z"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left" w:pos="442"/>
          <w:tab w:val="right" w:leader="dot" w:pos="9062"/>
        </w:tabs>
        <w:rPr>
          <w:ins w:id="7" w:author="FAURE, TRISTAN" w:date="2016-08-10T15:05:00Z"/>
          <w:rFonts w:eastAsiaTheme="minorEastAsia"/>
          <w:noProof/>
          <w:lang w:val="en-US"/>
        </w:rPr>
      </w:pPr>
      <w:ins w:id="8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"_Toc458604843"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</w:rPr>
          <w:t>3</w:t>
        </w:r>
        <w:r>
          <w:rPr>
            <w:rFonts w:eastAsiaTheme="minorEastAsia"/>
            <w:noProof/>
            <w:lang w:val="en-US"/>
          </w:rPr>
          <w:tab/>
        </w:r>
        <w:r w:rsidRPr="00AA71C3">
          <w:rPr>
            <w:rStyle w:val="Lienhypertexte"/>
            <w:noProof/>
          </w:rPr>
          <w:t>Creation of a document generator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_Toc458604843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" w:author="FAURE, TRISTAN" w:date="2016-08-10T15:05:00Z"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left" w:pos="442"/>
          <w:tab w:val="right" w:leader="dot" w:pos="9062"/>
        </w:tabs>
        <w:rPr>
          <w:ins w:id="10" w:author="FAURE, TRISTAN" w:date="2016-08-10T15:05:00Z"/>
          <w:rFonts w:eastAsiaTheme="minorEastAsia"/>
          <w:noProof/>
          <w:lang w:val="en-US"/>
        </w:rPr>
      </w:pPr>
      <w:ins w:id="11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"_Toc458604844"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4</w:t>
        </w:r>
        <w:r>
          <w:rPr>
            <w:rFonts w:eastAsiaTheme="minorEastAsia"/>
            <w:noProof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Configure the generation : &lt;config&gt; tag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_Toc458604844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" w:author="FAURE, TRISTAN" w:date="2016-08-10T15:05:00Z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13" w:author="FAURE, TRISTAN" w:date="2016-08-10T15:05:00Z"/>
          <w:rFonts w:eastAsiaTheme="minorEastAsia"/>
          <w:noProof/>
          <w:sz w:val="22"/>
          <w:lang w:val="en-US"/>
        </w:rPr>
      </w:pPr>
      <w:ins w:id="14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"_Toc458604845"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4.1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Define generation output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_Toc458604845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5" w:author="FAURE, TRISTAN" w:date="2016-08-10T15:05:00Z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16" w:author="FAURE, TRISTAN" w:date="2016-08-10T15:05:00Z"/>
          <w:rFonts w:eastAsiaTheme="minorEastAsia"/>
          <w:noProof/>
          <w:sz w:val="22"/>
          <w:lang w:val="en-US"/>
        </w:rPr>
      </w:pPr>
      <w:ins w:id="17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"_Toc458604846"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4.2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Define global parameters for the template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_Toc458604846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8" w:author="FAURE, TRISTAN" w:date="2016-08-10T15:05:00Z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19" w:author="FAURE, TRISTAN" w:date="2016-08-10T15:05:00Z"/>
          <w:rFonts w:eastAsiaTheme="minorEastAsia"/>
          <w:noProof/>
          <w:sz w:val="22"/>
          <w:lang w:val="en-US"/>
        </w:rPr>
      </w:pPr>
      <w:ins w:id="20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"_Toc458604847"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4.3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Pre-defined parameters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_Toc458604847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1" w:author="FAURE, TRISTAN" w:date="2016-08-10T15:05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22" w:author="FAURE, TRISTAN" w:date="2016-08-10T15:05:00Z"/>
          <w:rFonts w:eastAsiaTheme="minorEastAsia"/>
          <w:noProof/>
          <w:sz w:val="22"/>
          <w:lang w:val="en-US"/>
        </w:rPr>
      </w:pPr>
      <w:ins w:id="23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"_Toc458604848"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4.4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Use of variables inside parameters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_Toc458604848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4" w:author="FAURE, TRISTAN" w:date="2016-08-10T15:05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25" w:author="FAURE, TRISTAN" w:date="2016-08-10T15:05:00Z"/>
          <w:rFonts w:eastAsiaTheme="minorEastAsia"/>
          <w:noProof/>
          <w:sz w:val="22"/>
          <w:lang w:val="en-US"/>
        </w:rPr>
      </w:pPr>
      <w:ins w:id="26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"_Toc458604849"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4.5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Variables stored in another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_Toc458604849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7" w:author="FAURE, TRISTAN" w:date="2016-08-10T15:05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28" w:author="FAURE, TRISTAN" w:date="2016-08-10T15:05:00Z"/>
          <w:rFonts w:eastAsiaTheme="minorEastAsia"/>
          <w:noProof/>
          <w:sz w:val="22"/>
          <w:lang w:val="en-US"/>
        </w:rPr>
      </w:pPr>
      <w:ins w:id="29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"_Toc458604850"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4.6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Context model in the repository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0" w:author="FAURE, TRISTAN" w:date="2016-08-10T15:05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left" w:pos="442"/>
          <w:tab w:val="right" w:leader="dot" w:pos="9062"/>
        </w:tabs>
        <w:rPr>
          <w:ins w:id="31" w:author="FAURE, TRISTAN" w:date="2016-08-10T15:05:00Z"/>
          <w:rFonts w:eastAsiaTheme="minorEastAsia"/>
          <w:noProof/>
          <w:lang w:val="en-US"/>
        </w:rPr>
      </w:pPr>
      <w:ins w:id="32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"_Toc458604851"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5</w:t>
        </w:r>
        <w:r>
          <w:rPr>
            <w:rFonts w:eastAsiaTheme="minorEastAsia"/>
            <w:noProof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Define script execution context : &lt;context&gt; tag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3" w:author="FAURE, TRISTAN" w:date="2016-08-10T15:05:00Z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34" w:author="FAURE, TRISTAN" w:date="2016-08-10T15:05:00Z"/>
          <w:rFonts w:eastAsiaTheme="minorEastAsia"/>
          <w:noProof/>
          <w:sz w:val="22"/>
          <w:lang w:val="en-US"/>
        </w:rPr>
      </w:pPr>
      <w:ins w:id="35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"_Toc458604852"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GB"/>
          </w:rPr>
          <w:t>5.1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GB"/>
          </w:rPr>
          <w:t>Dealing with specific models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6" w:author="FAURE, TRISTAN" w:date="2016-08-10T15:05:00Z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37" w:author="FAURE, TRISTAN" w:date="2016-08-10T15:05:00Z"/>
          <w:rFonts w:eastAsiaTheme="minorEastAsia"/>
          <w:noProof/>
          <w:sz w:val="22"/>
          <w:lang w:val="en-US"/>
        </w:rPr>
      </w:pPr>
      <w:ins w:id="38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"_Toc458604853"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GB"/>
          </w:rPr>
          <w:t>5.1.1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GB"/>
          </w:rPr>
          <w:t>Using multiple meta-models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9" w:author="FAURE, TRISTAN" w:date="2016-08-10T15:05:00Z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40" w:author="FAURE, TRISTAN" w:date="2016-08-10T15:05:00Z"/>
          <w:rFonts w:eastAsiaTheme="minorEastAsia"/>
          <w:noProof/>
          <w:sz w:val="22"/>
          <w:lang w:val="en-US"/>
        </w:rPr>
      </w:pPr>
      <w:ins w:id="41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"_Toc458604854"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GB"/>
          </w:rPr>
          <w:t>5.1.2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GB"/>
          </w:rPr>
          <w:t>Meta-models where elements have no ‘name’ feature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2" w:author="FAURE, TRISTAN" w:date="2016-08-10T15:05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left" w:pos="442"/>
          <w:tab w:val="right" w:leader="dot" w:pos="9062"/>
        </w:tabs>
        <w:rPr>
          <w:ins w:id="43" w:author="FAURE, TRISTAN" w:date="2016-08-10T15:05:00Z"/>
          <w:rFonts w:eastAsiaTheme="minorEastAsia"/>
          <w:noProof/>
          <w:lang w:val="en-US"/>
        </w:rPr>
      </w:pPr>
      <w:ins w:id="44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"_Toc458604855"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</w:t>
        </w:r>
        <w:r>
          <w:rPr>
            <w:rFonts w:eastAsiaTheme="minorEastAsia"/>
            <w:noProof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Define script parts : &lt;gendoc&gt; tag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5" w:author="FAURE, TRISTAN" w:date="2016-08-10T15:05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46" w:author="FAURE, TRISTAN" w:date="2016-08-10T15:05:00Z"/>
          <w:rFonts w:eastAsiaTheme="minorEastAsia"/>
          <w:noProof/>
          <w:sz w:val="22"/>
          <w:lang w:val="en-US"/>
        </w:rPr>
      </w:pPr>
      <w:ins w:id="47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"_Toc458604856"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</w:rPr>
          <w:t>6.1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</w:rPr>
          <w:t>Script language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8" w:author="FAURE, TRISTAN" w:date="2016-08-10T15:05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49" w:author="FAURE, TRISTAN" w:date="2016-08-10T15:05:00Z"/>
          <w:rFonts w:eastAsiaTheme="minorEastAsia"/>
          <w:noProof/>
          <w:sz w:val="22"/>
          <w:lang w:val="en-US"/>
        </w:rPr>
      </w:pPr>
      <w:ins w:id="50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"_Toc458604857"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</w:rPr>
          <w:t>6.2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</w:rPr>
          <w:t>Text generation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1" w:author="FAURE, TRISTAN" w:date="2016-08-10T15:05:00Z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52" w:author="FAURE, TRISTAN" w:date="2016-08-10T15:05:00Z"/>
          <w:rFonts w:eastAsiaTheme="minorEastAsia"/>
          <w:noProof/>
          <w:sz w:val="22"/>
          <w:lang w:val="en-US"/>
        </w:rPr>
      </w:pPr>
      <w:ins w:id="53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"_Toc458604858"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6.2.1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Applying styles to the generation output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4" w:author="FAURE, TRISTAN" w:date="2016-08-10T15:05:00Z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55" w:author="FAURE, TRISTAN" w:date="2016-08-10T15:05:00Z"/>
          <w:rFonts w:eastAsiaTheme="minorEastAsia"/>
          <w:noProof/>
          <w:sz w:val="22"/>
          <w:lang w:val="en-US"/>
        </w:rPr>
      </w:pPr>
      <w:ins w:id="56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"_Toc458604859"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</w:rPr>
          <w:t>6.2.2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</w:rPr>
          <w:t>Using bullets and numbering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_Toc458604859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7" w:author="FAURE, TRISTAN" w:date="2016-08-10T15:05:00Z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58" w:author="FAURE, TRISTAN" w:date="2016-08-10T15:05:00Z"/>
          <w:rFonts w:eastAsiaTheme="minorEastAsia"/>
          <w:noProof/>
          <w:sz w:val="22"/>
          <w:lang w:val="en-US"/>
        </w:rPr>
      </w:pPr>
      <w:ins w:id="59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"_Toc458604860"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6.3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Images generation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0" w:author="FAURE, TRISTAN" w:date="2016-08-10T15:05:00Z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61" w:author="FAURE, TRISTAN" w:date="2016-08-10T15:05:00Z"/>
          <w:rFonts w:eastAsiaTheme="minorEastAsia"/>
          <w:noProof/>
          <w:sz w:val="22"/>
          <w:lang w:val="en-US"/>
        </w:rPr>
      </w:pPr>
      <w:ins w:id="62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"_Toc458604861"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6.3.1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Customize image size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3" w:author="FAURE, TRISTAN" w:date="2016-08-10T15:05:00Z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64" w:author="FAURE, TRISTAN" w:date="2016-08-10T15:05:00Z"/>
          <w:rFonts w:eastAsiaTheme="minorEastAsia"/>
          <w:noProof/>
          <w:sz w:val="22"/>
          <w:lang w:val="en-US"/>
        </w:rPr>
      </w:pPr>
      <w:ins w:id="65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"_Toc458604862"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6.3.2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Displaying diagrams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6" w:author="FAURE, TRISTAN" w:date="2016-08-10T15:05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67" w:author="FAURE, TRISTAN" w:date="2016-08-10T15:05:00Z"/>
          <w:rFonts w:eastAsiaTheme="minorEastAsia"/>
          <w:noProof/>
          <w:sz w:val="22"/>
          <w:lang w:val="en-US"/>
        </w:rPr>
      </w:pPr>
      <w:ins w:id="68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"_Toc458604863"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6.3.3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Displaying static images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9" w:author="FAURE, TRISTAN" w:date="2016-08-10T15:05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70" w:author="FAURE, TRISTAN" w:date="2016-08-10T15:05:00Z"/>
          <w:rFonts w:eastAsiaTheme="minorEastAsia"/>
          <w:noProof/>
          <w:sz w:val="22"/>
          <w:lang w:val="en-US"/>
        </w:rPr>
      </w:pPr>
      <w:ins w:id="71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"_Toc458604864"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6.4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Table generation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72" w:author="FAURE, TRISTAN" w:date="2016-08-10T15:05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73" w:author="FAURE, TRISTAN" w:date="2016-08-10T15:05:00Z"/>
          <w:rFonts w:eastAsiaTheme="minorEastAsia"/>
          <w:noProof/>
          <w:sz w:val="22"/>
          <w:lang w:val="en-US"/>
        </w:rPr>
      </w:pPr>
      <w:ins w:id="74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"_Toc458604865"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</w:rPr>
          <w:t>6.5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Bookmarks and hype</w:t>
        </w:r>
        <w:r w:rsidRPr="00AA71C3">
          <w:rPr>
            <w:rStyle w:val="Lienhypertexte"/>
            <w:noProof/>
          </w:rPr>
          <w:t>rlinks generation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75" w:author="FAURE, TRISTAN" w:date="2016-08-10T15:05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76" w:author="FAURE, TRISTAN" w:date="2016-08-10T15:05:00Z"/>
          <w:rFonts w:eastAsiaTheme="minorEastAsia"/>
          <w:noProof/>
          <w:sz w:val="22"/>
          <w:lang w:val="en-US"/>
        </w:rPr>
      </w:pPr>
      <w:ins w:id="77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"_Toc458604866"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6.6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Rich text generation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78" w:author="FAURE, TRISTAN" w:date="2016-08-10T15:05:00Z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79" w:author="FAURE, TRISTAN" w:date="2016-08-10T15:05:00Z"/>
          <w:rFonts w:eastAsiaTheme="minorEastAsia"/>
          <w:noProof/>
          <w:sz w:val="22"/>
          <w:lang w:val="en-US"/>
        </w:rPr>
      </w:pPr>
      <w:ins w:id="80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"_Toc458604867"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</w:rPr>
          <w:t>6.7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Enclose</w:t>
        </w:r>
        <w:r w:rsidRPr="00AA71C3">
          <w:rPr>
            <w:rStyle w:val="Lienhypertexte"/>
            <w:noProof/>
          </w:rPr>
          <w:t xml:space="preserve"> the external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1" w:author="FAURE, TRISTAN" w:date="2016-08-10T15:05:00Z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82" w:author="FAURE, TRISTAN" w:date="2016-08-10T15:05:00Z"/>
          <w:rFonts w:eastAsiaTheme="minorEastAsia"/>
          <w:noProof/>
          <w:sz w:val="22"/>
          <w:lang w:val="en-US"/>
        </w:rPr>
      </w:pPr>
      <w:ins w:id="83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"_Toc458604868"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</w:rPr>
          <w:t>6.8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</w:rPr>
          <w:t>Formatting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4" w:author="FAURE, TRISTAN" w:date="2016-08-10T15:05:00Z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85" w:author="FAURE, TRISTAN" w:date="2016-08-10T15:05:00Z"/>
          <w:rFonts w:eastAsiaTheme="minorEastAsia"/>
          <w:noProof/>
          <w:sz w:val="22"/>
          <w:lang w:val="en-US"/>
        </w:rPr>
      </w:pPr>
      <w:ins w:id="86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"_Toc458604869"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</w:rPr>
          <w:t>6.8.1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</w:rPr>
          <w:t>Removing extra lines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_Toc458604869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7" w:author="FAURE, TRISTAN" w:date="2016-08-10T15:05:00Z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88" w:author="FAURE, TRISTAN" w:date="2016-08-10T15:05:00Z"/>
          <w:rFonts w:eastAsiaTheme="minorEastAsia"/>
          <w:noProof/>
          <w:sz w:val="22"/>
          <w:lang w:val="en-US"/>
        </w:rPr>
      </w:pPr>
      <w:ins w:id="89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"_Toc458604870"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6.8.2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Removing lines with empty content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0" w:author="FAURE, TRISTAN" w:date="2016-08-10T15:05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91" w:author="FAURE, TRISTAN" w:date="2016-08-10T15:05:00Z"/>
          <w:rFonts w:eastAsiaTheme="minorEastAsia"/>
          <w:noProof/>
          <w:sz w:val="22"/>
          <w:lang w:val="en-US"/>
        </w:rPr>
      </w:pPr>
      <w:ins w:id="92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"_Toc458604871"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6.8.3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Removing line breaks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3" w:author="FAURE, TRISTAN" w:date="2016-08-10T15:05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94" w:author="FAURE, TRISTAN" w:date="2016-08-10T15:05:00Z"/>
          <w:rFonts w:eastAsiaTheme="minorEastAsia"/>
          <w:noProof/>
          <w:sz w:val="22"/>
          <w:lang w:val="en-US"/>
        </w:rPr>
      </w:pPr>
      <w:ins w:id="95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"_Toc458604872"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6.9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Listing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6" w:author="FAURE, TRISTAN" w:date="2016-08-10T15:05:00Z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left" w:pos="442"/>
          <w:tab w:val="right" w:leader="dot" w:pos="9062"/>
        </w:tabs>
        <w:rPr>
          <w:ins w:id="97" w:author="FAURE, TRISTAN" w:date="2016-08-10T15:05:00Z"/>
          <w:rFonts w:eastAsiaTheme="minorEastAsia"/>
          <w:noProof/>
          <w:lang w:val="en-US"/>
        </w:rPr>
      </w:pPr>
      <w:ins w:id="98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"_Toc458604873"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7</w:t>
        </w:r>
        <w:r>
          <w:rPr>
            <w:rFonts w:eastAsiaTheme="minorEastAsia"/>
            <w:noProof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Reusing gendoc scripts inside the same document : &lt;fragment&gt; tag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9" w:author="FAURE, TRISTAN" w:date="2016-08-10T15:05:00Z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left" w:pos="442"/>
          <w:tab w:val="right" w:leader="dot" w:pos="9062"/>
        </w:tabs>
        <w:rPr>
          <w:ins w:id="100" w:author="FAURE, TRISTAN" w:date="2016-08-10T15:05:00Z"/>
          <w:rFonts w:eastAsiaTheme="minorEastAsia"/>
          <w:noProof/>
          <w:lang w:val="en-US"/>
        </w:rPr>
      </w:pPr>
      <w:ins w:id="101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"_Toc458604874"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8</w:t>
        </w:r>
        <w:r>
          <w:rPr>
            <w:rFonts w:eastAsiaTheme="minorEastAsia"/>
            <w:noProof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Command Line Interface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02" w:author="FAURE, TRISTAN" w:date="2016-08-10T15:05:00Z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left" w:pos="442"/>
          <w:tab w:val="right" w:leader="dot" w:pos="9062"/>
        </w:tabs>
        <w:rPr>
          <w:ins w:id="103" w:author="FAURE, TRISTAN" w:date="2016-08-10T15:05:00Z"/>
          <w:rFonts w:eastAsiaTheme="minorEastAsia"/>
          <w:noProof/>
          <w:lang w:val="en-US"/>
        </w:rPr>
      </w:pPr>
      <w:ins w:id="104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"_Toc458604875"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9</w:t>
        </w:r>
        <w:r>
          <w:rPr>
            <w:rFonts w:eastAsiaTheme="minorEastAsia"/>
            <w:noProof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Gendoc bundles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05" w:author="FAURE, TRISTAN" w:date="2016-08-10T15:05:00Z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106" w:author="FAURE, TRISTAN" w:date="2016-08-10T15:05:00Z"/>
          <w:rFonts w:eastAsiaTheme="minorEastAsia"/>
          <w:noProof/>
          <w:sz w:val="22"/>
          <w:lang w:val="en-US"/>
        </w:rPr>
      </w:pPr>
      <w:ins w:id="107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"_Toc458604876"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9.1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Commons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08" w:author="FAURE, TRISTAN" w:date="2016-08-10T15:05:00Z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109" w:author="FAURE, TRISTAN" w:date="2016-08-10T15:05:00Z"/>
          <w:rFonts w:eastAsiaTheme="minorEastAsia"/>
          <w:noProof/>
          <w:sz w:val="22"/>
          <w:lang w:val="en-US"/>
        </w:rPr>
      </w:pPr>
      <w:ins w:id="110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"_Toc458604877"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9.1.1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Advanced services from bundle “commons”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1" w:author="FAURE, TRISTAN" w:date="2016-08-10T15:05:00Z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112" w:author="FAURE, TRISTAN" w:date="2016-08-10T15:05:00Z"/>
          <w:rFonts w:eastAsiaTheme="minorEastAsia"/>
          <w:noProof/>
          <w:sz w:val="22"/>
          <w:lang w:val="en-US"/>
        </w:rPr>
      </w:pPr>
      <w:ins w:id="113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"_Toc458604878"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9.2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Gmf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4" w:author="FAURE, TRISTAN" w:date="2016-08-10T15:05:00Z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3"/>
        <w:tabs>
          <w:tab w:val="left" w:pos="1100"/>
          <w:tab w:val="right" w:leader="dot" w:pos="9062"/>
        </w:tabs>
        <w:rPr>
          <w:ins w:id="115" w:author="FAURE, TRISTAN" w:date="2016-08-10T15:05:00Z"/>
          <w:rFonts w:eastAsiaTheme="minorEastAsia"/>
          <w:noProof/>
          <w:sz w:val="22"/>
          <w:lang w:val="en-US"/>
        </w:rPr>
      </w:pPr>
      <w:ins w:id="116" w:author="FAURE, TRISTAN" w:date="2016-08-10T15:05:00Z">
        <w:r w:rsidRPr="00AA71C3">
          <w:rPr>
            <w:rStyle w:val="Lienhypertexte"/>
            <w:noProof/>
          </w:rPr>
          <w:lastRenderedPageBreak/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"_Toc458604879"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9.2.1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Advanced services concerning gmf diagrams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_Toc458604879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7" w:author="FAURE, TRISTAN" w:date="2016-08-10T15:05:00Z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118" w:author="FAURE, TRISTAN" w:date="2016-08-10T15:05:00Z"/>
          <w:rFonts w:eastAsiaTheme="minorEastAsia"/>
          <w:noProof/>
          <w:sz w:val="22"/>
          <w:lang w:val="en-US"/>
        </w:rPr>
      </w:pPr>
      <w:ins w:id="119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"_Toc458604880"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9.3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Papyrus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_Toc458604880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0" w:author="FAURE, TRISTAN" w:date="2016-08-10T15:05:00Z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left" w:pos="880"/>
          <w:tab w:val="right" w:leader="dot" w:pos="9062"/>
        </w:tabs>
        <w:rPr>
          <w:ins w:id="121" w:author="FAURE, TRISTAN" w:date="2016-08-10T15:05:00Z"/>
          <w:rFonts w:eastAsiaTheme="minorEastAsia"/>
          <w:noProof/>
          <w:sz w:val="22"/>
          <w:lang w:val="en-US"/>
        </w:rPr>
      </w:pPr>
      <w:ins w:id="122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"_Toc458604881"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9.4</w:t>
        </w:r>
        <w:r>
          <w:rPr>
            <w:rFonts w:eastAsiaTheme="minorEastAsia"/>
            <w:noProof/>
            <w:sz w:val="22"/>
            <w:lang w:val="en-US"/>
          </w:rPr>
          <w:tab/>
        </w:r>
        <w:r w:rsidRPr="00AA71C3">
          <w:rPr>
            <w:rStyle w:val="Lienhypertexte"/>
            <w:noProof/>
            <w:lang w:val="en-US"/>
          </w:rPr>
          <w:t>Capella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_Toc458604881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3" w:author="FAURE, TRISTAN" w:date="2016-08-10T15:05:00Z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right" w:leader="dot" w:pos="9062"/>
        </w:tabs>
        <w:rPr>
          <w:ins w:id="124" w:author="FAURE, TRISTAN" w:date="2016-08-10T15:05:00Z"/>
          <w:rFonts w:eastAsiaTheme="minorEastAsia"/>
          <w:noProof/>
          <w:sz w:val="22"/>
          <w:lang w:val="en-US"/>
        </w:rPr>
      </w:pPr>
      <w:ins w:id="125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"_Toc458604882"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_Toc458604882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6" w:author="FAURE, TRISTAN" w:date="2016-08-10T15:05:00Z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2"/>
        <w:tabs>
          <w:tab w:val="right" w:leader="dot" w:pos="9062"/>
        </w:tabs>
        <w:rPr>
          <w:ins w:id="127" w:author="FAURE, TRISTAN" w:date="2016-08-10T15:05:00Z"/>
          <w:rFonts w:eastAsiaTheme="minorEastAsia"/>
          <w:noProof/>
          <w:sz w:val="22"/>
          <w:lang w:val="en-US"/>
        </w:rPr>
      </w:pPr>
      <w:ins w:id="128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"_Toc458604883"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_Toc458604883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9" w:author="FAURE, TRISTAN" w:date="2016-08-10T15:05:00Z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3B5AFC" w:rsidRDefault="003B5AFC">
      <w:pPr>
        <w:pStyle w:val="TM1"/>
        <w:tabs>
          <w:tab w:val="right" w:leader="dot" w:pos="9062"/>
        </w:tabs>
        <w:rPr>
          <w:ins w:id="130" w:author="FAURE, TRISTAN" w:date="2016-08-10T15:05:00Z"/>
          <w:rFonts w:eastAsiaTheme="minorEastAsia"/>
          <w:noProof/>
          <w:lang w:val="en-US"/>
        </w:rPr>
      </w:pPr>
      <w:ins w:id="131" w:author="FAURE, TRISTAN" w:date="2016-08-10T15:05:00Z">
        <w:r w:rsidRPr="00AA71C3">
          <w:rPr>
            <w:rStyle w:val="Lienhypertexte"/>
            <w:noProof/>
          </w:rPr>
          <w:fldChar w:fldCharType="begin"/>
        </w:r>
        <w:r w:rsidRPr="00AA71C3">
          <w:rPr>
            <w:rStyle w:val="Lienhypertexte"/>
            <w:noProof/>
          </w:rPr>
          <w:instrText xml:space="preserve"> </w:instrText>
        </w:r>
        <w:r>
          <w:rPr>
            <w:noProof/>
          </w:rPr>
          <w:instrText>HYPERLINK \l "_Toc458604884"</w:instrText>
        </w:r>
        <w:r w:rsidRPr="00AA71C3">
          <w:rPr>
            <w:rStyle w:val="Lienhypertexte"/>
            <w:noProof/>
          </w:rPr>
          <w:instrText xml:space="preserve"> </w:instrText>
        </w:r>
        <w:r w:rsidRPr="00AA71C3">
          <w:rPr>
            <w:rStyle w:val="Lienhypertexte"/>
            <w:noProof/>
          </w:rPr>
        </w:r>
        <w:r w:rsidRPr="00AA71C3">
          <w:rPr>
            <w:rStyle w:val="Lienhypertexte"/>
            <w:noProof/>
          </w:rPr>
          <w:fldChar w:fldCharType="separate"/>
        </w:r>
        <w:r w:rsidRPr="00AA71C3">
          <w:rPr>
            <w:rStyle w:val="Lienhypertexte"/>
            <w:noProof/>
            <w:lang w:val="en-US"/>
          </w:rPr>
          <w:t>APPENDIX: Overview of all Gendoc tags and attributes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_Toc458604884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32" w:author="FAURE, TRISTAN" w:date="2016-08-10T15:05:00Z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AA71C3">
          <w:rPr>
            <w:rStyle w:val="Lienhypertexte"/>
            <w:noProof/>
          </w:rPr>
          <w:fldChar w:fldCharType="end"/>
        </w:r>
      </w:ins>
    </w:p>
    <w:p w:rsidR="00B45D76" w:rsidDel="003B5AFC" w:rsidRDefault="00B45D76">
      <w:pPr>
        <w:pStyle w:val="TM1"/>
        <w:tabs>
          <w:tab w:val="left" w:pos="442"/>
          <w:tab w:val="right" w:leader="dot" w:pos="9062"/>
        </w:tabs>
        <w:rPr>
          <w:del w:id="133" w:author="FAURE, TRISTAN" w:date="2016-08-10T15:05:00Z"/>
          <w:rFonts w:eastAsiaTheme="minorEastAsia"/>
          <w:noProof/>
          <w:lang w:eastAsia="fr-FR"/>
        </w:rPr>
      </w:pPr>
      <w:del w:id="134" w:author="FAURE, TRISTAN" w:date="2016-08-10T15:05:00Z">
        <w:r w:rsidRPr="003B5AFC" w:rsidDel="003B5AFC">
          <w:rPr>
            <w:noProof/>
            <w:lang w:val="en-US"/>
            <w:rPrChange w:id="135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1</w:delText>
        </w:r>
        <w:r w:rsidDel="003B5AFC">
          <w:rPr>
            <w:rFonts w:eastAsiaTheme="minorEastAsia"/>
            <w:noProof/>
            <w:lang w:eastAsia="fr-FR"/>
          </w:rPr>
          <w:tab/>
        </w:r>
        <w:r w:rsidRPr="003B5AFC" w:rsidDel="003B5AFC">
          <w:rPr>
            <w:noProof/>
            <w:lang w:val="en-US"/>
            <w:rPrChange w:id="136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Installation procedure</w:delText>
        </w:r>
        <w:r w:rsidDel="003B5AFC">
          <w:rPr>
            <w:noProof/>
            <w:webHidden/>
          </w:rPr>
          <w:tab/>
          <w:delText>3</w:delText>
        </w:r>
      </w:del>
    </w:p>
    <w:p w:rsidR="00B45D76" w:rsidDel="003B5AFC" w:rsidRDefault="00B45D76">
      <w:pPr>
        <w:pStyle w:val="TM1"/>
        <w:tabs>
          <w:tab w:val="left" w:pos="442"/>
          <w:tab w:val="right" w:leader="dot" w:pos="9062"/>
        </w:tabs>
        <w:rPr>
          <w:del w:id="137" w:author="FAURE, TRISTAN" w:date="2016-08-10T15:05:00Z"/>
          <w:rFonts w:eastAsiaTheme="minorEastAsia"/>
          <w:noProof/>
          <w:lang w:eastAsia="fr-FR"/>
        </w:rPr>
      </w:pPr>
      <w:del w:id="138" w:author="FAURE, TRISTAN" w:date="2016-08-10T15:05:00Z">
        <w:r w:rsidRPr="003B5AFC" w:rsidDel="003B5AFC">
          <w:rPr>
            <w:noProof/>
            <w:lang w:val="en-US"/>
            <w:rPrChange w:id="139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2</w:delText>
        </w:r>
        <w:r w:rsidDel="003B5AFC">
          <w:rPr>
            <w:rFonts w:eastAsiaTheme="minorEastAsia"/>
            <w:noProof/>
            <w:lang w:eastAsia="fr-FR"/>
          </w:rPr>
          <w:tab/>
        </w:r>
        <w:r w:rsidRPr="003B5AFC" w:rsidDel="003B5AFC">
          <w:rPr>
            <w:noProof/>
            <w:lang w:val="en-US"/>
            <w:rPrChange w:id="140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Default generation from a Papyrus model</w:delText>
        </w:r>
        <w:r w:rsidDel="003B5AFC">
          <w:rPr>
            <w:noProof/>
            <w:webHidden/>
          </w:rPr>
          <w:tab/>
          <w:delText>3</w:delText>
        </w:r>
      </w:del>
    </w:p>
    <w:p w:rsidR="00B45D76" w:rsidDel="003B5AFC" w:rsidRDefault="00B45D76">
      <w:pPr>
        <w:pStyle w:val="TM1"/>
        <w:tabs>
          <w:tab w:val="left" w:pos="442"/>
          <w:tab w:val="right" w:leader="dot" w:pos="9062"/>
        </w:tabs>
        <w:rPr>
          <w:del w:id="141" w:author="FAURE, TRISTAN" w:date="2016-08-10T15:05:00Z"/>
          <w:rFonts w:eastAsiaTheme="minorEastAsia"/>
          <w:noProof/>
          <w:lang w:eastAsia="fr-FR"/>
        </w:rPr>
      </w:pPr>
      <w:del w:id="142" w:author="FAURE, TRISTAN" w:date="2016-08-10T15:05:00Z">
        <w:r w:rsidRPr="003B5AFC" w:rsidDel="003B5AFC">
          <w:rPr>
            <w:noProof/>
            <w:rPrChange w:id="143" w:author="FAURE, TRISTAN" w:date="2016-08-10T15:05:00Z">
              <w:rPr>
                <w:rStyle w:val="Lienhypertexte"/>
                <w:noProof/>
              </w:rPr>
            </w:rPrChange>
          </w:rPr>
          <w:delText>3</w:delText>
        </w:r>
        <w:r w:rsidDel="003B5AFC">
          <w:rPr>
            <w:rFonts w:eastAsiaTheme="minorEastAsia"/>
            <w:noProof/>
            <w:lang w:eastAsia="fr-FR"/>
          </w:rPr>
          <w:tab/>
        </w:r>
        <w:r w:rsidRPr="003B5AFC" w:rsidDel="003B5AFC">
          <w:rPr>
            <w:noProof/>
            <w:rPrChange w:id="144" w:author="FAURE, TRISTAN" w:date="2016-08-10T15:05:00Z">
              <w:rPr>
                <w:rStyle w:val="Lienhypertexte"/>
                <w:noProof/>
              </w:rPr>
            </w:rPrChange>
          </w:rPr>
          <w:delText>Creation of a document generator</w:delText>
        </w:r>
        <w:r w:rsidDel="003B5AFC">
          <w:rPr>
            <w:noProof/>
            <w:webHidden/>
          </w:rPr>
          <w:tab/>
          <w:delText>3</w:delText>
        </w:r>
      </w:del>
    </w:p>
    <w:p w:rsidR="00B45D76" w:rsidDel="003B5AFC" w:rsidRDefault="00B45D76">
      <w:pPr>
        <w:pStyle w:val="TM1"/>
        <w:tabs>
          <w:tab w:val="left" w:pos="442"/>
          <w:tab w:val="right" w:leader="dot" w:pos="9062"/>
        </w:tabs>
        <w:rPr>
          <w:del w:id="145" w:author="FAURE, TRISTAN" w:date="2016-08-10T15:05:00Z"/>
          <w:rFonts w:eastAsiaTheme="minorEastAsia"/>
          <w:noProof/>
          <w:lang w:eastAsia="fr-FR"/>
        </w:rPr>
      </w:pPr>
      <w:del w:id="146" w:author="FAURE, TRISTAN" w:date="2016-08-10T15:05:00Z">
        <w:r w:rsidRPr="003B5AFC" w:rsidDel="003B5AFC">
          <w:rPr>
            <w:noProof/>
            <w:lang w:val="en-US"/>
            <w:rPrChange w:id="147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4</w:delText>
        </w:r>
        <w:r w:rsidDel="003B5AFC">
          <w:rPr>
            <w:rFonts w:eastAsiaTheme="minorEastAsia"/>
            <w:noProof/>
            <w:lang w:eastAsia="fr-FR"/>
          </w:rPr>
          <w:tab/>
        </w:r>
        <w:r w:rsidRPr="003B5AFC" w:rsidDel="003B5AFC">
          <w:rPr>
            <w:noProof/>
            <w:lang w:val="en-US"/>
            <w:rPrChange w:id="148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Configure the generation : &lt;config&gt; tag</w:delText>
        </w:r>
        <w:r w:rsidDel="003B5AFC">
          <w:rPr>
            <w:noProof/>
            <w:webHidden/>
          </w:rPr>
          <w:tab/>
          <w:delText>4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149" w:author="FAURE, TRISTAN" w:date="2016-08-10T15:05:00Z"/>
          <w:rFonts w:eastAsiaTheme="minorEastAsia"/>
          <w:noProof/>
          <w:sz w:val="22"/>
          <w:lang w:eastAsia="fr-FR"/>
        </w:rPr>
      </w:pPr>
      <w:del w:id="150" w:author="FAURE, TRISTAN" w:date="2016-08-10T15:05:00Z">
        <w:r w:rsidRPr="003B5AFC" w:rsidDel="003B5AFC">
          <w:rPr>
            <w:noProof/>
            <w:lang w:val="en-US"/>
            <w:rPrChange w:id="151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4.1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152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Define generation output</w:delText>
        </w:r>
        <w:r w:rsidDel="003B5AFC">
          <w:rPr>
            <w:noProof/>
            <w:webHidden/>
          </w:rPr>
          <w:tab/>
          <w:delText>4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153" w:author="FAURE, TRISTAN" w:date="2016-08-10T15:05:00Z"/>
          <w:rFonts w:eastAsiaTheme="minorEastAsia"/>
          <w:noProof/>
          <w:sz w:val="22"/>
          <w:lang w:eastAsia="fr-FR"/>
        </w:rPr>
      </w:pPr>
      <w:del w:id="154" w:author="FAURE, TRISTAN" w:date="2016-08-10T15:05:00Z">
        <w:r w:rsidRPr="003B5AFC" w:rsidDel="003B5AFC">
          <w:rPr>
            <w:noProof/>
            <w:lang w:val="en-US"/>
            <w:rPrChange w:id="155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4.2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156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Define global parameters for the template</w:delText>
        </w:r>
        <w:r w:rsidDel="003B5AFC">
          <w:rPr>
            <w:noProof/>
            <w:webHidden/>
          </w:rPr>
          <w:tab/>
          <w:delText>4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157" w:author="FAURE, TRISTAN" w:date="2016-08-10T15:05:00Z"/>
          <w:rFonts w:eastAsiaTheme="minorEastAsia"/>
          <w:noProof/>
          <w:sz w:val="22"/>
          <w:lang w:eastAsia="fr-FR"/>
        </w:rPr>
      </w:pPr>
      <w:del w:id="158" w:author="FAURE, TRISTAN" w:date="2016-08-10T15:05:00Z">
        <w:r w:rsidRPr="003B5AFC" w:rsidDel="003B5AFC">
          <w:rPr>
            <w:noProof/>
            <w:lang w:val="en-US"/>
            <w:rPrChange w:id="159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4.3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160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Pre-defined parameters</w:delText>
        </w:r>
        <w:r w:rsidDel="003B5AFC">
          <w:rPr>
            <w:noProof/>
            <w:webHidden/>
          </w:rPr>
          <w:tab/>
          <w:delText>5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161" w:author="FAURE, TRISTAN" w:date="2016-08-10T15:05:00Z"/>
          <w:rFonts w:eastAsiaTheme="minorEastAsia"/>
          <w:noProof/>
          <w:sz w:val="22"/>
          <w:lang w:eastAsia="fr-FR"/>
        </w:rPr>
      </w:pPr>
      <w:del w:id="162" w:author="FAURE, TRISTAN" w:date="2016-08-10T15:05:00Z">
        <w:r w:rsidRPr="003B5AFC" w:rsidDel="003B5AFC">
          <w:rPr>
            <w:noProof/>
            <w:lang w:val="en-US"/>
            <w:rPrChange w:id="163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4.4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164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Use of variables inside parameters</w:delText>
        </w:r>
        <w:r w:rsidDel="003B5AFC">
          <w:rPr>
            <w:noProof/>
            <w:webHidden/>
          </w:rPr>
          <w:tab/>
          <w:delText>5</w:delText>
        </w:r>
      </w:del>
    </w:p>
    <w:p w:rsidR="00B45D76" w:rsidDel="003B5AFC" w:rsidRDefault="00B45D76">
      <w:pPr>
        <w:pStyle w:val="TM1"/>
        <w:tabs>
          <w:tab w:val="left" w:pos="442"/>
          <w:tab w:val="right" w:leader="dot" w:pos="9062"/>
        </w:tabs>
        <w:rPr>
          <w:del w:id="165" w:author="FAURE, TRISTAN" w:date="2016-08-10T15:05:00Z"/>
          <w:rFonts w:eastAsiaTheme="minorEastAsia"/>
          <w:noProof/>
          <w:lang w:eastAsia="fr-FR"/>
        </w:rPr>
      </w:pPr>
      <w:del w:id="166" w:author="FAURE, TRISTAN" w:date="2016-08-10T15:05:00Z">
        <w:r w:rsidRPr="003B5AFC" w:rsidDel="003B5AFC">
          <w:rPr>
            <w:noProof/>
            <w:lang w:val="en-US"/>
            <w:rPrChange w:id="167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5</w:delText>
        </w:r>
        <w:r w:rsidDel="003B5AFC">
          <w:rPr>
            <w:rFonts w:eastAsiaTheme="minorEastAsia"/>
            <w:noProof/>
            <w:lang w:eastAsia="fr-FR"/>
          </w:rPr>
          <w:tab/>
        </w:r>
        <w:r w:rsidRPr="003B5AFC" w:rsidDel="003B5AFC">
          <w:rPr>
            <w:noProof/>
            <w:lang w:val="en-US"/>
            <w:rPrChange w:id="168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Define script execution context : &lt;context&gt; tag</w:delText>
        </w:r>
        <w:r w:rsidDel="003B5AFC">
          <w:rPr>
            <w:noProof/>
            <w:webHidden/>
          </w:rPr>
          <w:tab/>
          <w:delText>6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169" w:author="FAURE, TRISTAN" w:date="2016-08-10T15:05:00Z"/>
          <w:rFonts w:eastAsiaTheme="minorEastAsia"/>
          <w:noProof/>
          <w:sz w:val="22"/>
          <w:lang w:eastAsia="fr-FR"/>
        </w:rPr>
      </w:pPr>
      <w:del w:id="170" w:author="FAURE, TRISTAN" w:date="2016-08-10T15:05:00Z">
        <w:r w:rsidRPr="003B5AFC" w:rsidDel="003B5AFC">
          <w:rPr>
            <w:noProof/>
            <w:lang w:val="en-GB"/>
            <w:rPrChange w:id="171" w:author="FAURE, TRISTAN" w:date="2016-08-10T15:05:00Z">
              <w:rPr>
                <w:rStyle w:val="Lienhypertexte"/>
                <w:noProof/>
                <w:lang w:val="en-GB"/>
              </w:rPr>
            </w:rPrChange>
          </w:rPr>
          <w:delText>5.1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GB"/>
            <w:rPrChange w:id="172" w:author="FAURE, TRISTAN" w:date="2016-08-10T15:05:00Z">
              <w:rPr>
                <w:rStyle w:val="Lienhypertexte"/>
                <w:noProof/>
                <w:lang w:val="en-GB"/>
              </w:rPr>
            </w:rPrChange>
          </w:rPr>
          <w:delText>Dealing with specific models</w:delText>
        </w:r>
        <w:r w:rsidDel="003B5AFC">
          <w:rPr>
            <w:noProof/>
            <w:webHidden/>
          </w:rPr>
          <w:tab/>
          <w:delText>7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173" w:author="FAURE, TRISTAN" w:date="2016-08-10T15:05:00Z"/>
          <w:rFonts w:eastAsiaTheme="minorEastAsia"/>
          <w:noProof/>
          <w:sz w:val="22"/>
          <w:lang w:eastAsia="fr-FR"/>
        </w:rPr>
      </w:pPr>
      <w:del w:id="174" w:author="FAURE, TRISTAN" w:date="2016-08-10T15:05:00Z">
        <w:r w:rsidRPr="003B5AFC" w:rsidDel="003B5AFC">
          <w:rPr>
            <w:noProof/>
            <w:lang w:val="en-GB"/>
            <w:rPrChange w:id="175" w:author="FAURE, TRISTAN" w:date="2016-08-10T15:05:00Z">
              <w:rPr>
                <w:rStyle w:val="Lienhypertexte"/>
                <w:noProof/>
                <w:lang w:val="en-GB"/>
              </w:rPr>
            </w:rPrChange>
          </w:rPr>
          <w:delText>5.1.1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GB"/>
            <w:rPrChange w:id="176" w:author="FAURE, TRISTAN" w:date="2016-08-10T15:05:00Z">
              <w:rPr>
                <w:rStyle w:val="Lienhypertexte"/>
                <w:noProof/>
                <w:lang w:val="en-GB"/>
              </w:rPr>
            </w:rPrChange>
          </w:rPr>
          <w:delText>Using multiple metamodel</w:delText>
        </w:r>
      </w:del>
      <w:ins w:id="177" w:author="CELMER, JAN" w:date="2016-08-08T18:17:00Z">
        <w:del w:id="178" w:author="FAURE, TRISTAN" w:date="2016-08-10T15:05:00Z">
          <w:r w:rsidR="00C62BB1" w:rsidRPr="003B5AFC" w:rsidDel="003B5AFC">
            <w:rPr>
              <w:noProof/>
              <w:lang w:val="en-GB"/>
              <w:rPrChange w:id="179" w:author="FAURE, TRISTAN" w:date="2016-08-10T15:05:00Z">
                <w:rPr>
                  <w:rStyle w:val="Lienhypertexte"/>
                  <w:noProof/>
                  <w:lang w:val="en-GB"/>
                </w:rPr>
              </w:rPrChange>
            </w:rPr>
            <w:delText>meta-model</w:delText>
          </w:r>
        </w:del>
      </w:ins>
      <w:del w:id="180" w:author="FAURE, TRISTAN" w:date="2016-08-10T15:05:00Z">
        <w:r w:rsidRPr="003B5AFC" w:rsidDel="003B5AFC">
          <w:rPr>
            <w:noProof/>
            <w:lang w:val="en-GB"/>
            <w:rPrChange w:id="181" w:author="FAURE, TRISTAN" w:date="2016-08-10T15:05:00Z">
              <w:rPr>
                <w:rStyle w:val="Lienhypertexte"/>
                <w:noProof/>
                <w:lang w:val="en-GB"/>
              </w:rPr>
            </w:rPrChange>
          </w:rPr>
          <w:delText>s</w:delText>
        </w:r>
        <w:r w:rsidDel="003B5AFC">
          <w:rPr>
            <w:noProof/>
            <w:webHidden/>
          </w:rPr>
          <w:tab/>
          <w:delText>7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182" w:author="FAURE, TRISTAN" w:date="2016-08-10T15:05:00Z"/>
          <w:rFonts w:eastAsiaTheme="minorEastAsia"/>
          <w:noProof/>
          <w:sz w:val="22"/>
          <w:lang w:eastAsia="fr-FR"/>
        </w:rPr>
      </w:pPr>
      <w:del w:id="183" w:author="FAURE, TRISTAN" w:date="2016-08-10T15:05:00Z">
        <w:r w:rsidRPr="003B5AFC" w:rsidDel="003B5AFC">
          <w:rPr>
            <w:noProof/>
            <w:lang w:val="en-GB"/>
            <w:rPrChange w:id="184" w:author="FAURE, TRISTAN" w:date="2016-08-10T15:05:00Z">
              <w:rPr>
                <w:rStyle w:val="Lienhypertexte"/>
                <w:noProof/>
                <w:lang w:val="en-GB"/>
              </w:rPr>
            </w:rPrChange>
          </w:rPr>
          <w:delText>5.1.2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GB"/>
            <w:rPrChange w:id="185" w:author="FAURE, TRISTAN" w:date="2016-08-10T15:05:00Z">
              <w:rPr>
                <w:rStyle w:val="Lienhypertexte"/>
                <w:noProof/>
                <w:lang w:val="en-GB"/>
              </w:rPr>
            </w:rPrChange>
          </w:rPr>
          <w:delText>Metamodel</w:delText>
        </w:r>
      </w:del>
      <w:ins w:id="186" w:author="CELMER, JAN" w:date="2016-08-08T18:17:00Z">
        <w:del w:id="187" w:author="FAURE, TRISTAN" w:date="2016-08-10T15:05:00Z">
          <w:r w:rsidR="00C62BB1" w:rsidRPr="003B5AFC" w:rsidDel="003B5AFC">
            <w:rPr>
              <w:noProof/>
              <w:lang w:val="en-GB"/>
              <w:rPrChange w:id="188" w:author="FAURE, TRISTAN" w:date="2016-08-10T15:05:00Z">
                <w:rPr>
                  <w:rStyle w:val="Lienhypertexte"/>
                  <w:noProof/>
                  <w:lang w:val="en-GB"/>
                </w:rPr>
              </w:rPrChange>
            </w:rPr>
            <w:delText>Meta-model</w:delText>
          </w:r>
        </w:del>
      </w:ins>
      <w:del w:id="189" w:author="FAURE, TRISTAN" w:date="2016-08-10T15:05:00Z">
        <w:r w:rsidRPr="003B5AFC" w:rsidDel="003B5AFC">
          <w:rPr>
            <w:noProof/>
            <w:lang w:val="en-GB"/>
            <w:rPrChange w:id="190" w:author="FAURE, TRISTAN" w:date="2016-08-10T15:05:00Z">
              <w:rPr>
                <w:rStyle w:val="Lienhypertexte"/>
                <w:noProof/>
                <w:lang w:val="en-GB"/>
              </w:rPr>
            </w:rPrChange>
          </w:rPr>
          <w:delText>s where elements have no ‘name’ feature</w:delText>
        </w:r>
        <w:r w:rsidDel="003B5AFC">
          <w:rPr>
            <w:noProof/>
            <w:webHidden/>
          </w:rPr>
          <w:tab/>
          <w:delText>7</w:delText>
        </w:r>
      </w:del>
    </w:p>
    <w:p w:rsidR="00B45D76" w:rsidDel="003B5AFC" w:rsidRDefault="00B45D76">
      <w:pPr>
        <w:pStyle w:val="TM1"/>
        <w:tabs>
          <w:tab w:val="left" w:pos="442"/>
          <w:tab w:val="right" w:leader="dot" w:pos="9062"/>
        </w:tabs>
        <w:rPr>
          <w:del w:id="191" w:author="FAURE, TRISTAN" w:date="2016-08-10T15:05:00Z"/>
          <w:rFonts w:eastAsiaTheme="minorEastAsia"/>
          <w:noProof/>
          <w:lang w:eastAsia="fr-FR"/>
        </w:rPr>
      </w:pPr>
      <w:del w:id="192" w:author="FAURE, TRISTAN" w:date="2016-08-10T15:05:00Z">
        <w:r w:rsidRPr="003B5AFC" w:rsidDel="003B5AFC">
          <w:rPr>
            <w:noProof/>
            <w:lang w:val="en-US"/>
            <w:rPrChange w:id="193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</w:delText>
        </w:r>
        <w:r w:rsidDel="003B5AFC">
          <w:rPr>
            <w:rFonts w:eastAsiaTheme="minorEastAsia"/>
            <w:noProof/>
            <w:lang w:eastAsia="fr-FR"/>
          </w:rPr>
          <w:tab/>
        </w:r>
        <w:r w:rsidRPr="003B5AFC" w:rsidDel="003B5AFC">
          <w:rPr>
            <w:noProof/>
            <w:lang w:val="en-US"/>
            <w:rPrChange w:id="194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Define script parts : &lt;gendoc&gt; tag :</w:delText>
        </w:r>
        <w:r w:rsidDel="003B5AFC">
          <w:rPr>
            <w:noProof/>
            <w:webHidden/>
          </w:rPr>
          <w:tab/>
          <w:delText>7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195" w:author="FAURE, TRISTAN" w:date="2016-08-10T15:05:00Z"/>
          <w:rFonts w:eastAsiaTheme="minorEastAsia"/>
          <w:noProof/>
          <w:sz w:val="22"/>
          <w:lang w:eastAsia="fr-FR"/>
        </w:rPr>
      </w:pPr>
      <w:del w:id="196" w:author="FAURE, TRISTAN" w:date="2016-08-10T15:05:00Z">
        <w:r w:rsidRPr="003B5AFC" w:rsidDel="003B5AFC">
          <w:rPr>
            <w:noProof/>
            <w:rPrChange w:id="197" w:author="FAURE, TRISTAN" w:date="2016-08-10T15:05:00Z">
              <w:rPr>
                <w:rStyle w:val="Lienhypertexte"/>
                <w:noProof/>
              </w:rPr>
            </w:rPrChange>
          </w:rPr>
          <w:delText>6.1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rPrChange w:id="198" w:author="FAURE, TRISTAN" w:date="2016-08-10T15:05:00Z">
              <w:rPr>
                <w:rStyle w:val="Lienhypertexte"/>
                <w:noProof/>
              </w:rPr>
            </w:rPrChange>
          </w:rPr>
          <w:delText>Script language</w:delText>
        </w:r>
        <w:r w:rsidDel="003B5AFC">
          <w:rPr>
            <w:noProof/>
            <w:webHidden/>
          </w:rPr>
          <w:tab/>
          <w:delText>8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199" w:author="FAURE, TRISTAN" w:date="2016-08-10T15:05:00Z"/>
          <w:rFonts w:eastAsiaTheme="minorEastAsia"/>
          <w:noProof/>
          <w:sz w:val="22"/>
          <w:lang w:eastAsia="fr-FR"/>
        </w:rPr>
      </w:pPr>
      <w:del w:id="200" w:author="FAURE, TRISTAN" w:date="2016-08-10T15:05:00Z">
        <w:r w:rsidRPr="003B5AFC" w:rsidDel="003B5AFC">
          <w:rPr>
            <w:noProof/>
            <w:rPrChange w:id="201" w:author="FAURE, TRISTAN" w:date="2016-08-10T15:05:00Z">
              <w:rPr>
                <w:rStyle w:val="Lienhypertexte"/>
                <w:noProof/>
              </w:rPr>
            </w:rPrChange>
          </w:rPr>
          <w:delText>6.2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rPrChange w:id="202" w:author="FAURE, TRISTAN" w:date="2016-08-10T15:05:00Z">
              <w:rPr>
                <w:rStyle w:val="Lienhypertexte"/>
                <w:noProof/>
              </w:rPr>
            </w:rPrChange>
          </w:rPr>
          <w:delText>Text generation</w:delText>
        </w:r>
        <w:r w:rsidDel="003B5AFC">
          <w:rPr>
            <w:noProof/>
            <w:webHidden/>
          </w:rPr>
          <w:tab/>
          <w:delText>8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03" w:author="FAURE, TRISTAN" w:date="2016-08-10T15:05:00Z"/>
          <w:rFonts w:eastAsiaTheme="minorEastAsia"/>
          <w:noProof/>
          <w:sz w:val="22"/>
          <w:lang w:eastAsia="fr-FR"/>
        </w:rPr>
      </w:pPr>
      <w:del w:id="204" w:author="FAURE, TRISTAN" w:date="2016-08-10T15:05:00Z">
        <w:r w:rsidRPr="003B5AFC" w:rsidDel="003B5AFC">
          <w:rPr>
            <w:noProof/>
            <w:rPrChange w:id="205" w:author="FAURE, TRISTAN" w:date="2016-08-10T15:05:00Z">
              <w:rPr>
                <w:rStyle w:val="Lienhypertexte"/>
                <w:noProof/>
              </w:rPr>
            </w:rPrChange>
          </w:rPr>
          <w:delText>6.2.1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rPrChange w:id="206" w:author="FAURE, TRISTAN" w:date="2016-08-10T15:05:00Z">
              <w:rPr>
                <w:rStyle w:val="Lienhypertexte"/>
                <w:noProof/>
              </w:rPr>
            </w:rPrChange>
          </w:rPr>
          <w:delText>Applying styles to generation output</w:delText>
        </w:r>
        <w:r w:rsidDel="003B5AFC">
          <w:rPr>
            <w:noProof/>
            <w:webHidden/>
          </w:rPr>
          <w:tab/>
          <w:delText>8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07" w:author="FAURE, TRISTAN" w:date="2016-08-10T15:05:00Z"/>
          <w:rFonts w:eastAsiaTheme="minorEastAsia"/>
          <w:noProof/>
          <w:sz w:val="22"/>
          <w:lang w:eastAsia="fr-FR"/>
        </w:rPr>
      </w:pPr>
      <w:del w:id="208" w:author="FAURE, TRISTAN" w:date="2016-08-10T15:05:00Z">
        <w:r w:rsidRPr="003B5AFC" w:rsidDel="003B5AFC">
          <w:rPr>
            <w:noProof/>
            <w:rPrChange w:id="209" w:author="FAURE, TRISTAN" w:date="2016-08-10T15:05:00Z">
              <w:rPr>
                <w:rStyle w:val="Lienhypertexte"/>
                <w:noProof/>
              </w:rPr>
            </w:rPrChange>
          </w:rPr>
          <w:delText>6.2.2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rPrChange w:id="210" w:author="FAURE, TRISTAN" w:date="2016-08-10T15:05:00Z">
              <w:rPr>
                <w:rStyle w:val="Lienhypertexte"/>
                <w:noProof/>
              </w:rPr>
            </w:rPrChange>
          </w:rPr>
          <w:delText>Using bullets and numbering</w:delText>
        </w:r>
        <w:r w:rsidDel="003B5AFC">
          <w:rPr>
            <w:noProof/>
            <w:webHidden/>
          </w:rPr>
          <w:tab/>
          <w:delText>8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11" w:author="FAURE, TRISTAN" w:date="2016-08-10T15:05:00Z"/>
          <w:rFonts w:eastAsiaTheme="minorEastAsia"/>
          <w:noProof/>
          <w:sz w:val="22"/>
          <w:lang w:eastAsia="fr-FR"/>
        </w:rPr>
      </w:pPr>
      <w:del w:id="212" w:author="FAURE, TRISTAN" w:date="2016-08-10T15:05:00Z">
        <w:r w:rsidRPr="003B5AFC" w:rsidDel="003B5AFC">
          <w:rPr>
            <w:noProof/>
            <w:lang w:val="en-US"/>
            <w:rPrChange w:id="213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6.3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14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Images generation</w:delText>
        </w:r>
        <w:r w:rsidDel="003B5AFC">
          <w:rPr>
            <w:noProof/>
            <w:webHidden/>
          </w:rPr>
          <w:tab/>
          <w:delText>9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15" w:author="FAURE, TRISTAN" w:date="2016-08-10T15:05:00Z"/>
          <w:rFonts w:eastAsiaTheme="minorEastAsia"/>
          <w:noProof/>
          <w:sz w:val="22"/>
          <w:lang w:eastAsia="fr-FR"/>
        </w:rPr>
      </w:pPr>
      <w:del w:id="216" w:author="FAURE, TRISTAN" w:date="2016-08-10T15:05:00Z">
        <w:r w:rsidRPr="003B5AFC" w:rsidDel="003B5AFC">
          <w:rPr>
            <w:noProof/>
            <w:lang w:val="en-US"/>
            <w:rPrChange w:id="217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6.3.1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18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Customize image size</w:delText>
        </w:r>
        <w:r w:rsidDel="003B5AFC">
          <w:rPr>
            <w:noProof/>
            <w:webHidden/>
          </w:rPr>
          <w:tab/>
          <w:delText>9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19" w:author="FAURE, TRISTAN" w:date="2016-08-10T15:05:00Z"/>
          <w:rFonts w:eastAsiaTheme="minorEastAsia"/>
          <w:noProof/>
          <w:sz w:val="22"/>
          <w:lang w:eastAsia="fr-FR"/>
        </w:rPr>
      </w:pPr>
      <w:del w:id="220" w:author="FAURE, TRISTAN" w:date="2016-08-10T15:05:00Z">
        <w:r w:rsidRPr="003B5AFC" w:rsidDel="003B5AFC">
          <w:rPr>
            <w:noProof/>
            <w:lang w:val="en-US"/>
            <w:rPrChange w:id="221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6.3.2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22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Displaying diagrams</w:delText>
        </w:r>
        <w:r w:rsidDel="003B5AFC">
          <w:rPr>
            <w:noProof/>
            <w:webHidden/>
          </w:rPr>
          <w:tab/>
          <w:delText>12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23" w:author="FAURE, TRISTAN" w:date="2016-08-10T15:05:00Z"/>
          <w:rFonts w:eastAsiaTheme="minorEastAsia"/>
          <w:noProof/>
          <w:sz w:val="22"/>
          <w:lang w:eastAsia="fr-FR"/>
        </w:rPr>
      </w:pPr>
      <w:del w:id="224" w:author="FAURE, TRISTAN" w:date="2016-08-10T15:05:00Z">
        <w:r w:rsidRPr="003B5AFC" w:rsidDel="003B5AFC">
          <w:rPr>
            <w:noProof/>
            <w:lang w:val="en-US"/>
            <w:rPrChange w:id="225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6.3.3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26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Displaying static images</w:delText>
        </w:r>
        <w:r w:rsidDel="003B5AFC">
          <w:rPr>
            <w:noProof/>
            <w:webHidden/>
          </w:rPr>
          <w:tab/>
          <w:delText>12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27" w:author="FAURE, TRISTAN" w:date="2016-08-10T15:05:00Z"/>
          <w:rFonts w:eastAsiaTheme="minorEastAsia"/>
          <w:noProof/>
          <w:sz w:val="22"/>
          <w:lang w:eastAsia="fr-FR"/>
        </w:rPr>
      </w:pPr>
      <w:del w:id="228" w:author="FAURE, TRISTAN" w:date="2016-08-10T15:05:00Z">
        <w:r w:rsidRPr="003B5AFC" w:rsidDel="003B5AFC">
          <w:rPr>
            <w:noProof/>
            <w:lang w:val="en-US"/>
            <w:rPrChange w:id="229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6.4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30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Table generation</w:delText>
        </w:r>
        <w:r w:rsidDel="003B5AFC">
          <w:rPr>
            <w:noProof/>
            <w:webHidden/>
          </w:rPr>
          <w:tab/>
          <w:delText>13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31" w:author="FAURE, TRISTAN" w:date="2016-08-10T15:05:00Z"/>
          <w:rFonts w:eastAsiaTheme="minorEastAsia"/>
          <w:noProof/>
          <w:sz w:val="22"/>
          <w:lang w:eastAsia="fr-FR"/>
        </w:rPr>
      </w:pPr>
      <w:del w:id="232" w:author="FAURE, TRISTAN" w:date="2016-08-10T15:05:00Z">
        <w:r w:rsidRPr="003B5AFC" w:rsidDel="003B5AFC">
          <w:rPr>
            <w:noProof/>
            <w:rPrChange w:id="233" w:author="FAURE, TRISTAN" w:date="2016-08-10T15:05:00Z">
              <w:rPr>
                <w:rStyle w:val="Lienhypertexte"/>
                <w:noProof/>
              </w:rPr>
            </w:rPrChange>
          </w:rPr>
          <w:delText>6.5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34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Bookmarks and hype</w:delText>
        </w:r>
        <w:r w:rsidRPr="003B5AFC" w:rsidDel="003B5AFC">
          <w:rPr>
            <w:noProof/>
            <w:rPrChange w:id="235" w:author="FAURE, TRISTAN" w:date="2016-08-10T15:05:00Z">
              <w:rPr>
                <w:rStyle w:val="Lienhypertexte"/>
                <w:noProof/>
              </w:rPr>
            </w:rPrChange>
          </w:rPr>
          <w:delText>rlinks generation</w:delText>
        </w:r>
        <w:r w:rsidDel="003B5AFC">
          <w:rPr>
            <w:noProof/>
            <w:webHidden/>
          </w:rPr>
          <w:tab/>
          <w:delText>13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36" w:author="FAURE, TRISTAN" w:date="2016-08-10T15:05:00Z"/>
          <w:rFonts w:eastAsiaTheme="minorEastAsia"/>
          <w:noProof/>
          <w:sz w:val="22"/>
          <w:lang w:eastAsia="fr-FR"/>
        </w:rPr>
      </w:pPr>
      <w:del w:id="237" w:author="FAURE, TRISTAN" w:date="2016-08-10T15:05:00Z">
        <w:r w:rsidRPr="003B5AFC" w:rsidDel="003B5AFC">
          <w:rPr>
            <w:noProof/>
            <w:lang w:val="en-US"/>
            <w:rPrChange w:id="238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6.6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39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Rich text generation</w:delText>
        </w:r>
        <w:r w:rsidDel="003B5AFC">
          <w:rPr>
            <w:noProof/>
            <w:webHidden/>
          </w:rPr>
          <w:tab/>
          <w:delText>15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40" w:author="FAURE, TRISTAN" w:date="2016-08-10T15:05:00Z"/>
          <w:rFonts w:eastAsiaTheme="minorEastAsia"/>
          <w:noProof/>
          <w:sz w:val="22"/>
          <w:lang w:eastAsia="fr-FR"/>
        </w:rPr>
      </w:pPr>
      <w:del w:id="241" w:author="FAURE, TRISTAN" w:date="2016-08-10T15:05:00Z">
        <w:r w:rsidRPr="003B5AFC" w:rsidDel="003B5AFC">
          <w:rPr>
            <w:noProof/>
            <w:rPrChange w:id="242" w:author="FAURE, TRISTAN" w:date="2016-08-10T15:05:00Z">
              <w:rPr>
                <w:rStyle w:val="Lienhypertexte"/>
                <w:noProof/>
              </w:rPr>
            </w:rPrChange>
          </w:rPr>
          <w:delText>6.7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43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Incl</w:delText>
        </w:r>
        <w:r w:rsidRPr="003B5AFC" w:rsidDel="003B5AFC">
          <w:rPr>
            <w:noProof/>
            <w:rPrChange w:id="244" w:author="FAURE, TRISTAN" w:date="2016-08-10T15:05:00Z">
              <w:rPr>
                <w:rStyle w:val="Lienhypertexte"/>
                <w:noProof/>
              </w:rPr>
            </w:rPrChange>
          </w:rPr>
          <w:delText>usion of external document</w:delText>
        </w:r>
        <w:r w:rsidDel="003B5AFC">
          <w:rPr>
            <w:noProof/>
            <w:webHidden/>
          </w:rPr>
          <w:tab/>
          <w:delText>16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45" w:author="FAURE, TRISTAN" w:date="2016-08-10T15:05:00Z"/>
          <w:rFonts w:eastAsiaTheme="minorEastAsia"/>
          <w:noProof/>
          <w:sz w:val="22"/>
          <w:lang w:eastAsia="fr-FR"/>
        </w:rPr>
      </w:pPr>
      <w:del w:id="246" w:author="FAURE, TRISTAN" w:date="2016-08-10T15:05:00Z">
        <w:r w:rsidRPr="003B5AFC" w:rsidDel="003B5AFC">
          <w:rPr>
            <w:noProof/>
            <w:rPrChange w:id="247" w:author="FAURE, TRISTAN" w:date="2016-08-10T15:05:00Z">
              <w:rPr>
                <w:rStyle w:val="Lienhypertexte"/>
                <w:noProof/>
              </w:rPr>
            </w:rPrChange>
          </w:rPr>
          <w:delText>6.8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rPrChange w:id="248" w:author="FAURE, TRISTAN" w:date="2016-08-10T15:05:00Z">
              <w:rPr>
                <w:rStyle w:val="Lienhypertexte"/>
                <w:noProof/>
              </w:rPr>
            </w:rPrChange>
          </w:rPr>
          <w:delText>Formatting</w:delText>
        </w:r>
        <w:r w:rsidDel="003B5AFC">
          <w:rPr>
            <w:noProof/>
            <w:webHidden/>
          </w:rPr>
          <w:tab/>
          <w:delText>17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49" w:author="FAURE, TRISTAN" w:date="2016-08-10T15:05:00Z"/>
          <w:rFonts w:eastAsiaTheme="minorEastAsia"/>
          <w:noProof/>
          <w:sz w:val="22"/>
          <w:lang w:eastAsia="fr-FR"/>
        </w:rPr>
      </w:pPr>
      <w:del w:id="250" w:author="FAURE, TRISTAN" w:date="2016-08-10T15:05:00Z">
        <w:r w:rsidRPr="003B5AFC" w:rsidDel="003B5AFC">
          <w:rPr>
            <w:noProof/>
            <w:rPrChange w:id="251" w:author="FAURE, TRISTAN" w:date="2016-08-10T15:05:00Z">
              <w:rPr>
                <w:rStyle w:val="Lienhypertexte"/>
                <w:noProof/>
              </w:rPr>
            </w:rPrChange>
          </w:rPr>
          <w:delText>6.8.1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rPrChange w:id="252" w:author="FAURE, TRISTAN" w:date="2016-08-10T15:05:00Z">
              <w:rPr>
                <w:rStyle w:val="Lienhypertexte"/>
                <w:noProof/>
              </w:rPr>
            </w:rPrChange>
          </w:rPr>
          <w:delText>Removing extra lines</w:delText>
        </w:r>
        <w:r w:rsidDel="003B5AFC">
          <w:rPr>
            <w:noProof/>
            <w:webHidden/>
          </w:rPr>
          <w:tab/>
          <w:delText>17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53" w:author="FAURE, TRISTAN" w:date="2016-08-10T15:05:00Z"/>
          <w:rFonts w:eastAsiaTheme="minorEastAsia"/>
          <w:noProof/>
          <w:sz w:val="22"/>
          <w:lang w:eastAsia="fr-FR"/>
        </w:rPr>
      </w:pPr>
      <w:del w:id="254" w:author="FAURE, TRISTAN" w:date="2016-08-10T15:05:00Z">
        <w:r w:rsidRPr="003B5AFC" w:rsidDel="003B5AFC">
          <w:rPr>
            <w:noProof/>
            <w:lang w:val="en-US"/>
            <w:rPrChange w:id="255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6.8.2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56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Removing lines with empty content</w:delText>
        </w:r>
        <w:r w:rsidDel="003B5AFC">
          <w:rPr>
            <w:noProof/>
            <w:webHidden/>
          </w:rPr>
          <w:tab/>
          <w:delText>18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57" w:author="FAURE, TRISTAN" w:date="2016-08-10T15:05:00Z"/>
          <w:rFonts w:eastAsiaTheme="minorEastAsia"/>
          <w:noProof/>
          <w:sz w:val="22"/>
          <w:lang w:eastAsia="fr-FR"/>
        </w:rPr>
      </w:pPr>
      <w:del w:id="258" w:author="FAURE, TRISTAN" w:date="2016-08-10T15:05:00Z">
        <w:r w:rsidRPr="003B5AFC" w:rsidDel="003B5AFC">
          <w:rPr>
            <w:noProof/>
            <w:lang w:val="en-US"/>
            <w:rPrChange w:id="259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6.8.3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60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Removing line breaks</w:delText>
        </w:r>
        <w:r w:rsidDel="003B5AFC">
          <w:rPr>
            <w:noProof/>
            <w:webHidden/>
          </w:rPr>
          <w:tab/>
          <w:delText>18</w:delText>
        </w:r>
      </w:del>
    </w:p>
    <w:p w:rsidR="00B45D76" w:rsidDel="003B5AFC" w:rsidRDefault="00B45D76">
      <w:pPr>
        <w:pStyle w:val="TM1"/>
        <w:tabs>
          <w:tab w:val="left" w:pos="442"/>
          <w:tab w:val="right" w:leader="dot" w:pos="9062"/>
        </w:tabs>
        <w:rPr>
          <w:del w:id="261" w:author="FAURE, TRISTAN" w:date="2016-08-10T15:05:00Z"/>
          <w:rFonts w:eastAsiaTheme="minorEastAsia"/>
          <w:noProof/>
          <w:lang w:eastAsia="fr-FR"/>
        </w:rPr>
      </w:pPr>
      <w:del w:id="262" w:author="FAURE, TRISTAN" w:date="2016-08-10T15:05:00Z">
        <w:r w:rsidRPr="003B5AFC" w:rsidDel="003B5AFC">
          <w:rPr>
            <w:noProof/>
            <w:lang w:val="en-US"/>
            <w:rPrChange w:id="263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7</w:delText>
        </w:r>
        <w:r w:rsidDel="003B5AFC">
          <w:rPr>
            <w:rFonts w:eastAsiaTheme="minorEastAsia"/>
            <w:noProof/>
            <w:lang w:eastAsia="fr-FR"/>
          </w:rPr>
          <w:tab/>
        </w:r>
        <w:r w:rsidRPr="003B5AFC" w:rsidDel="003B5AFC">
          <w:rPr>
            <w:noProof/>
            <w:lang w:val="en-US"/>
            <w:rPrChange w:id="264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Reusing gendoc scripts inside the same document : &lt;fragment&gt; tag</w:delText>
        </w:r>
        <w:r w:rsidDel="003B5AFC">
          <w:rPr>
            <w:noProof/>
            <w:webHidden/>
          </w:rPr>
          <w:tab/>
          <w:delText>19</w:delText>
        </w:r>
      </w:del>
    </w:p>
    <w:p w:rsidR="00B45D76" w:rsidDel="003B5AFC" w:rsidRDefault="00B45D76">
      <w:pPr>
        <w:pStyle w:val="TM1"/>
        <w:tabs>
          <w:tab w:val="left" w:pos="442"/>
          <w:tab w:val="right" w:leader="dot" w:pos="9062"/>
        </w:tabs>
        <w:rPr>
          <w:del w:id="265" w:author="FAURE, TRISTAN" w:date="2016-08-10T15:05:00Z"/>
          <w:rFonts w:eastAsiaTheme="minorEastAsia"/>
          <w:noProof/>
          <w:lang w:eastAsia="fr-FR"/>
        </w:rPr>
      </w:pPr>
      <w:del w:id="266" w:author="FAURE, TRISTAN" w:date="2016-08-10T15:05:00Z">
        <w:r w:rsidRPr="003B5AFC" w:rsidDel="003B5AFC">
          <w:rPr>
            <w:noProof/>
            <w:lang w:val="en-US"/>
            <w:rPrChange w:id="267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8</w:delText>
        </w:r>
        <w:r w:rsidDel="003B5AFC">
          <w:rPr>
            <w:rFonts w:eastAsiaTheme="minorEastAsia"/>
            <w:noProof/>
            <w:lang w:eastAsia="fr-FR"/>
          </w:rPr>
          <w:tab/>
        </w:r>
        <w:r w:rsidRPr="003B5AFC" w:rsidDel="003B5AFC">
          <w:rPr>
            <w:noProof/>
            <w:lang w:val="en-US"/>
            <w:rPrChange w:id="268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Gendoc bundles</w:delText>
        </w:r>
        <w:r w:rsidDel="003B5AFC">
          <w:rPr>
            <w:noProof/>
            <w:webHidden/>
          </w:rPr>
          <w:tab/>
          <w:delText>20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69" w:author="FAURE, TRISTAN" w:date="2016-08-10T15:05:00Z"/>
          <w:rFonts w:eastAsiaTheme="minorEastAsia"/>
          <w:noProof/>
          <w:sz w:val="22"/>
          <w:lang w:eastAsia="fr-FR"/>
        </w:rPr>
      </w:pPr>
      <w:del w:id="270" w:author="FAURE, TRISTAN" w:date="2016-08-10T15:05:00Z">
        <w:r w:rsidRPr="003B5AFC" w:rsidDel="003B5AFC">
          <w:rPr>
            <w:noProof/>
            <w:lang w:val="en-US"/>
            <w:rPrChange w:id="271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8.1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72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Commons</w:delText>
        </w:r>
        <w:r w:rsidDel="003B5AFC">
          <w:rPr>
            <w:noProof/>
            <w:webHidden/>
          </w:rPr>
          <w:tab/>
          <w:delText>20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73" w:author="FAURE, TRISTAN" w:date="2016-08-10T15:05:00Z"/>
          <w:rFonts w:eastAsiaTheme="minorEastAsia"/>
          <w:noProof/>
          <w:sz w:val="22"/>
          <w:lang w:eastAsia="fr-FR"/>
        </w:rPr>
      </w:pPr>
      <w:del w:id="274" w:author="FAURE, TRISTAN" w:date="2016-08-10T15:05:00Z">
        <w:r w:rsidRPr="003B5AFC" w:rsidDel="003B5AFC">
          <w:rPr>
            <w:noProof/>
            <w:lang w:val="en-US"/>
            <w:rPrChange w:id="275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8.1.1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76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Advanced services from bundle “commons”</w:delText>
        </w:r>
        <w:r w:rsidDel="003B5AFC">
          <w:rPr>
            <w:noProof/>
            <w:webHidden/>
          </w:rPr>
          <w:tab/>
          <w:delText>21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77" w:author="FAURE, TRISTAN" w:date="2016-08-10T15:05:00Z"/>
          <w:rFonts w:eastAsiaTheme="minorEastAsia"/>
          <w:noProof/>
          <w:sz w:val="22"/>
          <w:lang w:eastAsia="fr-FR"/>
        </w:rPr>
      </w:pPr>
      <w:del w:id="278" w:author="FAURE, TRISTAN" w:date="2016-08-10T15:05:00Z">
        <w:r w:rsidRPr="003B5AFC" w:rsidDel="003B5AFC">
          <w:rPr>
            <w:noProof/>
            <w:lang w:val="en-US"/>
            <w:rPrChange w:id="279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lastRenderedPageBreak/>
          <w:delText>8.2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80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Gmf</w:delText>
        </w:r>
        <w:r w:rsidDel="003B5AFC">
          <w:rPr>
            <w:noProof/>
            <w:webHidden/>
          </w:rPr>
          <w:tab/>
          <w:delText>21</w:delText>
        </w:r>
      </w:del>
    </w:p>
    <w:p w:rsidR="00B45D76" w:rsidDel="003B5AFC" w:rsidRDefault="00B45D76">
      <w:pPr>
        <w:pStyle w:val="TM3"/>
        <w:tabs>
          <w:tab w:val="left" w:pos="1100"/>
          <w:tab w:val="right" w:leader="dot" w:pos="9062"/>
        </w:tabs>
        <w:rPr>
          <w:del w:id="281" w:author="FAURE, TRISTAN" w:date="2016-08-10T15:05:00Z"/>
          <w:rFonts w:eastAsiaTheme="minorEastAsia"/>
          <w:noProof/>
          <w:sz w:val="22"/>
          <w:lang w:eastAsia="fr-FR"/>
        </w:rPr>
      </w:pPr>
      <w:del w:id="282" w:author="FAURE, TRISTAN" w:date="2016-08-10T15:05:00Z">
        <w:r w:rsidRPr="003B5AFC" w:rsidDel="003B5AFC">
          <w:rPr>
            <w:noProof/>
            <w:lang w:val="en-US"/>
            <w:rPrChange w:id="283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8.2.1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84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Advanced services concerning gmf diagrams</w:delText>
        </w:r>
        <w:r w:rsidDel="003B5AFC">
          <w:rPr>
            <w:noProof/>
            <w:webHidden/>
          </w:rPr>
          <w:tab/>
          <w:delText>22</w:delText>
        </w:r>
      </w:del>
    </w:p>
    <w:p w:rsidR="00B45D76" w:rsidDel="003B5AFC" w:rsidRDefault="00B45D76">
      <w:pPr>
        <w:pStyle w:val="TM2"/>
        <w:tabs>
          <w:tab w:val="left" w:pos="880"/>
          <w:tab w:val="right" w:leader="dot" w:pos="9062"/>
        </w:tabs>
        <w:rPr>
          <w:del w:id="285" w:author="FAURE, TRISTAN" w:date="2016-08-10T15:05:00Z"/>
          <w:rFonts w:eastAsiaTheme="minorEastAsia"/>
          <w:noProof/>
          <w:sz w:val="22"/>
          <w:lang w:eastAsia="fr-FR"/>
        </w:rPr>
      </w:pPr>
      <w:del w:id="286" w:author="FAURE, TRISTAN" w:date="2016-08-10T15:05:00Z">
        <w:r w:rsidRPr="003B5AFC" w:rsidDel="003B5AFC">
          <w:rPr>
            <w:noProof/>
            <w:lang w:val="en-US"/>
            <w:rPrChange w:id="287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8.3</w:delText>
        </w:r>
        <w:r w:rsidDel="003B5AFC">
          <w:rPr>
            <w:rFonts w:eastAsiaTheme="minorEastAsia"/>
            <w:noProof/>
            <w:sz w:val="22"/>
            <w:lang w:eastAsia="fr-FR"/>
          </w:rPr>
          <w:tab/>
        </w:r>
        <w:r w:rsidRPr="003B5AFC" w:rsidDel="003B5AFC">
          <w:rPr>
            <w:noProof/>
            <w:lang w:val="en-US"/>
            <w:rPrChange w:id="288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Papyrus</w:delText>
        </w:r>
        <w:r w:rsidDel="003B5AFC">
          <w:rPr>
            <w:noProof/>
            <w:webHidden/>
          </w:rPr>
          <w:tab/>
          <w:delText>22</w:delText>
        </w:r>
      </w:del>
    </w:p>
    <w:p w:rsidR="00B45D76" w:rsidDel="003B5AFC" w:rsidRDefault="00B45D76">
      <w:pPr>
        <w:pStyle w:val="TM1"/>
        <w:tabs>
          <w:tab w:val="right" w:leader="dot" w:pos="9062"/>
        </w:tabs>
        <w:rPr>
          <w:del w:id="289" w:author="FAURE, TRISTAN" w:date="2016-08-10T15:05:00Z"/>
          <w:rFonts w:eastAsiaTheme="minorEastAsia"/>
          <w:noProof/>
          <w:lang w:eastAsia="fr-FR"/>
        </w:rPr>
      </w:pPr>
      <w:del w:id="290" w:author="FAURE, TRISTAN" w:date="2016-08-10T15:05:00Z">
        <w:r w:rsidRPr="003B5AFC" w:rsidDel="003B5AFC">
          <w:rPr>
            <w:noProof/>
            <w:lang w:val="en-US"/>
            <w:rPrChange w:id="291" w:author="FAURE, TRISTAN" w:date="2016-08-10T15:05:00Z">
              <w:rPr>
                <w:rStyle w:val="Lienhypertexte"/>
                <w:noProof/>
                <w:lang w:val="en-US"/>
              </w:rPr>
            </w:rPrChange>
          </w:rPr>
          <w:delText>APPENDIX: Overview of all Gendoc tags and attributes</w:delText>
        </w:r>
        <w:r w:rsidDel="003B5AFC">
          <w:rPr>
            <w:noProof/>
            <w:webHidden/>
          </w:rPr>
          <w:tab/>
          <w:delText>24</w:delText>
        </w:r>
      </w:del>
    </w:p>
    <w:p w:rsidR="00CC4D93" w:rsidRDefault="00EE5697" w:rsidP="00EE5697">
      <w:pPr>
        <w:pStyle w:val="TM1"/>
        <w:tabs>
          <w:tab w:val="right" w:leader="dot" w:pos="9062"/>
        </w:tabs>
        <w:rPr>
          <w:lang w:val="en-US"/>
        </w:rPr>
        <w:sectPr w:rsidR="00CC4D93" w:rsidSect="00CC4D93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>
        <w:rPr>
          <w:lang w:val="en-US"/>
        </w:rPr>
        <w:fldChar w:fldCharType="end"/>
      </w:r>
    </w:p>
    <w:p w:rsidR="00401E45" w:rsidRPr="0001386E" w:rsidDel="003B5AFC" w:rsidRDefault="00401E45" w:rsidP="00EE5697">
      <w:pPr>
        <w:pStyle w:val="TM1"/>
        <w:tabs>
          <w:tab w:val="right" w:leader="dot" w:pos="9062"/>
        </w:tabs>
        <w:rPr>
          <w:del w:id="292" w:author="FAURE, TRISTAN" w:date="2016-08-10T15:04:00Z"/>
          <w:lang w:val="en-US"/>
        </w:rPr>
      </w:pPr>
      <w:bookmarkStart w:id="293" w:name="_Toc458604840"/>
      <w:bookmarkEnd w:id="293"/>
    </w:p>
    <w:p w:rsidR="00C12B70" w:rsidRPr="00C12B70" w:rsidRDefault="00C12B70" w:rsidP="00C12B70">
      <w:pPr>
        <w:pStyle w:val="Titre1"/>
        <w:rPr>
          <w:lang w:val="en-US"/>
        </w:rPr>
      </w:pPr>
      <w:bookmarkStart w:id="294" w:name="_Toc404180633"/>
      <w:bookmarkStart w:id="295" w:name="_Toc458604841"/>
      <w:r w:rsidRPr="00C12B70">
        <w:rPr>
          <w:lang w:val="en-US"/>
        </w:rPr>
        <w:t>Installation procedure</w:t>
      </w:r>
      <w:bookmarkEnd w:id="294"/>
      <w:bookmarkEnd w:id="295"/>
      <w:r w:rsidRPr="00C12B70">
        <w:rPr>
          <w:lang w:val="en-US"/>
        </w:rPr>
        <w:t xml:space="preserve"> </w:t>
      </w:r>
    </w:p>
    <w:p w:rsidR="00BC2EDD" w:rsidRDefault="00BC2EDD" w:rsidP="00BC2EDD">
      <w:pPr>
        <w:rPr>
          <w:lang w:val="en-US"/>
        </w:rPr>
      </w:pPr>
      <w:r>
        <w:rPr>
          <w:lang w:val="en-US"/>
        </w:rPr>
        <w:t xml:space="preserve">Get last Gendoc update site from </w:t>
      </w:r>
      <w:r w:rsidR="00DD1D4E">
        <w:fldChar w:fldCharType="begin"/>
      </w:r>
      <w:r w:rsidR="00DD1D4E" w:rsidRPr="009C75AC">
        <w:rPr>
          <w:lang w:val="en-US"/>
          <w:rPrChange w:id="296" w:author="FAURE, TRISTAN" w:date="2016-08-10T15:02:00Z">
            <w:rPr/>
          </w:rPrChange>
        </w:rPr>
        <w:instrText xml:space="preserve"> HYPERLINK "https://www.eclipse.org/gendoc/downloads/download.php" </w:instrText>
      </w:r>
      <w:r w:rsidR="00DD1D4E">
        <w:fldChar w:fldCharType="separate"/>
      </w:r>
      <w:r w:rsidRPr="00A833DF">
        <w:rPr>
          <w:rStyle w:val="Lienhypertexte"/>
          <w:lang w:val="en-US"/>
        </w:rPr>
        <w:t>Gendoc downloads page</w:t>
      </w:r>
      <w:r w:rsidR="00DD1D4E">
        <w:rPr>
          <w:rStyle w:val="Lienhypertexte"/>
          <w:lang w:val="en-US"/>
        </w:rPr>
        <w:fldChar w:fldCharType="end"/>
      </w:r>
      <w:r>
        <w:rPr>
          <w:lang w:val="en-US"/>
        </w:rPr>
        <w:t>.</w:t>
      </w:r>
    </w:p>
    <w:p w:rsidR="00BC2EDD" w:rsidRPr="00FE07C3" w:rsidRDefault="00BC2EDD" w:rsidP="00BC2EDD">
      <w:pPr>
        <w:rPr>
          <w:lang w:val="en-US"/>
        </w:rPr>
      </w:pPr>
      <w:r>
        <w:rPr>
          <w:lang w:val="en-US"/>
        </w:rPr>
        <w:t>Adding a software update site</w:t>
      </w:r>
      <w:del w:id="297" w:author="CELMER, JAN" w:date="2016-08-08T18:14:00Z">
        <w:r w:rsidDel="00C62BB1">
          <w:rPr>
            <w:lang w:val="en-US"/>
          </w:rPr>
          <w:delText xml:space="preserve"> </w:delText>
        </w:r>
      </w:del>
      <w:r>
        <w:rPr>
          <w:lang w:val="en-US"/>
        </w:rPr>
        <w:t xml:space="preserve">: see Eclipse.org </w:t>
      </w:r>
      <w:r w:rsidR="00DD1D4E">
        <w:fldChar w:fldCharType="begin"/>
      </w:r>
      <w:r w:rsidR="00DD1D4E" w:rsidRPr="009C75AC">
        <w:rPr>
          <w:lang w:val="en-US"/>
          <w:rPrChange w:id="298" w:author="FAURE, TRISTAN" w:date="2016-08-10T15:02:00Z">
            <w:rPr/>
          </w:rPrChange>
        </w:rPr>
        <w:instrText xml:space="preserve"> HYPERLINK "http://help.eclipse.org/juno/index.jsp?topic=/org.eclipse.platform.doc.user/tasks/tasks-127.htm" </w:instrText>
      </w:r>
      <w:r w:rsidR="00DD1D4E">
        <w:fldChar w:fldCharType="separate"/>
      </w:r>
      <w:r w:rsidRPr="00FE07C3">
        <w:rPr>
          <w:rStyle w:val="Lienhypertexte"/>
          <w:lang w:val="en-US"/>
        </w:rPr>
        <w:t>online help</w:t>
      </w:r>
      <w:r w:rsidR="00DD1D4E">
        <w:rPr>
          <w:rStyle w:val="Lienhypertexte"/>
          <w:lang w:val="en-US"/>
        </w:rPr>
        <w:fldChar w:fldCharType="end"/>
      </w:r>
    </w:p>
    <w:p w:rsidR="00C12B70" w:rsidRDefault="00C12B70" w:rsidP="00C12B70">
      <w:pPr>
        <w:pStyle w:val="Titre1"/>
        <w:rPr>
          <w:lang w:val="en-US"/>
        </w:rPr>
      </w:pPr>
      <w:bookmarkStart w:id="299" w:name="_Toc404180634"/>
      <w:bookmarkStart w:id="300" w:name="_Toc458604842"/>
      <w:r>
        <w:rPr>
          <w:lang w:val="en-US"/>
        </w:rPr>
        <w:t>Default generation from a Papyrus model</w:t>
      </w:r>
      <w:bookmarkEnd w:id="299"/>
      <w:bookmarkEnd w:id="300"/>
    </w:p>
    <w:p w:rsidR="00C12B70" w:rsidRPr="00C12B70" w:rsidRDefault="0095568D" w:rsidP="00C12B70">
      <w:pPr>
        <w:rPr>
          <w:lang w:val="en-US"/>
        </w:rPr>
      </w:pPr>
      <w:r w:rsidRPr="00C12B70">
        <w:rPr>
          <w:lang w:val="en-GB"/>
        </w:rPr>
        <w:t>A default simple template is available for any model</w:t>
      </w:r>
    </w:p>
    <w:p w:rsidR="00C12B70" w:rsidRDefault="00C12B70">
      <w:pPr>
        <w:jc w:val="both"/>
        <w:rPr>
          <w:lang w:val="en-GB"/>
        </w:rPr>
        <w:pPrChange w:id="301" w:author="CELMER, JAN" w:date="2016-08-09T10:05:00Z">
          <w:pPr/>
        </w:pPrChange>
      </w:pPr>
      <w:r>
        <w:rPr>
          <w:lang w:val="en-US"/>
        </w:rPr>
        <w:t>From the Papyrus model, right click &gt; Generate documentation with Gendoc</w:t>
      </w:r>
      <w:r w:rsidR="0095568D" w:rsidRPr="00C12B70">
        <w:rPr>
          <w:lang w:val="en-GB"/>
        </w:rPr>
        <w:t>, adjust generation output and OK</w:t>
      </w:r>
    </w:p>
    <w:p w:rsidR="00970D75" w:rsidRPr="00C12B70" w:rsidRDefault="00C12B70" w:rsidP="00C12B70">
      <w:pPr>
        <w:jc w:val="center"/>
        <w:rPr>
          <w:lang w:val="en-GB"/>
        </w:rPr>
      </w:pPr>
      <w:r>
        <w:rPr>
          <w:noProof/>
          <w:lang w:val="en-US"/>
        </w:rPr>
        <w:drawing>
          <wp:inline distT="0" distB="0" distL="0" distR="0" wp14:anchorId="18FCA69E" wp14:editId="2F90BDF0">
            <wp:extent cx="3239770" cy="2087880"/>
            <wp:effectExtent l="0" t="0" r="0" b="762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70D75" w:rsidRPr="00C12B70" w:rsidRDefault="0095568D" w:rsidP="00C12B70">
      <w:pPr>
        <w:rPr>
          <w:lang w:val="en-US"/>
        </w:rPr>
      </w:pPr>
      <w:r w:rsidRPr="00C12B70">
        <w:rPr>
          <w:lang w:val="en-GB"/>
        </w:rPr>
        <w:t>Recommendation: use a dedicated “doc” directory</w:t>
      </w:r>
    </w:p>
    <w:p w:rsidR="00970D75" w:rsidRPr="00C12B70" w:rsidRDefault="0095568D" w:rsidP="00C12B70">
      <w:pPr>
        <w:rPr>
          <w:lang w:val="en-US"/>
        </w:rPr>
      </w:pPr>
      <w:r w:rsidRPr="00C12B70">
        <w:rPr>
          <w:lang w:val="en-GB"/>
        </w:rPr>
        <w:t xml:space="preserve">Refresh project (F5) </w:t>
      </w:r>
    </w:p>
    <w:p w:rsidR="00970D75" w:rsidRDefault="0095568D" w:rsidP="00C12B70">
      <w:pPr>
        <w:rPr>
          <w:lang w:val="en-GB"/>
        </w:rPr>
      </w:pPr>
      <w:r w:rsidRPr="00C12B70">
        <w:rPr>
          <w:lang w:val="en-GB"/>
        </w:rPr>
        <w:t xml:space="preserve">Open output doc with System editor </w:t>
      </w:r>
    </w:p>
    <w:p w:rsidR="00C12B70" w:rsidRPr="00C12B70" w:rsidRDefault="00C12B70" w:rsidP="00C12B70">
      <w:pPr>
        <w:jc w:val="center"/>
        <w:rPr>
          <w:lang w:val="en-US"/>
        </w:rPr>
      </w:pPr>
      <w:r w:rsidRPr="00C12B70">
        <w:rPr>
          <w:noProof/>
          <w:lang w:val="en-US"/>
        </w:rPr>
        <w:drawing>
          <wp:inline distT="0" distB="0" distL="0" distR="0" wp14:anchorId="5ED35F0D" wp14:editId="6DF25EC5">
            <wp:extent cx="2432958" cy="610873"/>
            <wp:effectExtent l="0" t="0" r="5715" b="0"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420" cy="610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70D75" w:rsidRPr="00C12B70" w:rsidRDefault="0095568D">
      <w:pPr>
        <w:jc w:val="both"/>
        <w:rPr>
          <w:lang w:val="en-US"/>
        </w:rPr>
        <w:pPrChange w:id="302" w:author="CELMER, JAN" w:date="2016-08-09T10:06:00Z">
          <w:pPr/>
        </w:pPrChange>
      </w:pPr>
      <w:r w:rsidRPr="00C12B70">
        <w:rPr>
          <w:lang w:val="en-GB"/>
        </w:rPr>
        <w:t>All diagrams are available with associated documentation. Each element of diagram that has associated documentation is listed in a paragraph with its documentation.</w:t>
      </w:r>
    </w:p>
    <w:p w:rsidR="00C12B70" w:rsidRDefault="0095568D" w:rsidP="00C12B70">
      <w:pPr>
        <w:rPr>
          <w:u w:val="single"/>
          <w:lang w:val="en-GB"/>
        </w:rPr>
      </w:pPr>
      <w:r w:rsidRPr="00C12B70">
        <w:rPr>
          <w:u w:val="single"/>
          <w:lang w:val="en-GB"/>
        </w:rPr>
        <w:t>Notes</w:t>
      </w:r>
      <w:r w:rsidRPr="00C12B70">
        <w:rPr>
          <w:lang w:val="en-GB"/>
        </w:rPr>
        <w:t xml:space="preserve"> : </w:t>
      </w:r>
      <w:r w:rsidRPr="00C12B70">
        <w:rPr>
          <w:u w:val="single"/>
          <w:lang w:val="en-GB"/>
        </w:rPr>
        <w:t xml:space="preserve">You have to manually update table of contents   </w:t>
      </w:r>
    </w:p>
    <w:p w:rsidR="00C12B70" w:rsidRPr="00B3143F" w:rsidRDefault="00C12B70" w:rsidP="00B3143F">
      <w:pPr>
        <w:pStyle w:val="Titre1"/>
      </w:pPr>
      <w:bookmarkStart w:id="303" w:name="_Toc404180635"/>
      <w:bookmarkStart w:id="304" w:name="_Toc458604843"/>
      <w:r w:rsidRPr="00B3143F">
        <w:t>Creation of a document generator</w:t>
      </w:r>
      <w:bookmarkEnd w:id="303"/>
      <w:bookmarkEnd w:id="304"/>
    </w:p>
    <w:p w:rsidR="00970D75" w:rsidRPr="00C12B70" w:rsidRDefault="0095568D" w:rsidP="00D643FD">
      <w:pPr>
        <w:pStyle w:val="Paragraphedeliste"/>
        <w:numPr>
          <w:ilvl w:val="0"/>
          <w:numId w:val="2"/>
        </w:numPr>
        <w:rPr>
          <w:lang w:val="en-US"/>
        </w:rPr>
      </w:pPr>
      <w:r w:rsidRPr="00C12B70">
        <w:rPr>
          <w:b/>
          <w:bCs/>
          <w:lang w:val="en-US"/>
        </w:rPr>
        <w:t>Create a</w:t>
      </w:r>
      <w:r w:rsidRPr="00C12B70">
        <w:rPr>
          <w:lang w:val="en-US"/>
        </w:rPr>
        <w:t xml:space="preserve"> </w:t>
      </w:r>
      <w:r w:rsidR="00F8248E" w:rsidRPr="00F8248E">
        <w:rPr>
          <w:b/>
          <w:lang w:val="en-US"/>
        </w:rPr>
        <w:t>new</w:t>
      </w:r>
      <w:r w:rsidR="00F8248E">
        <w:rPr>
          <w:lang w:val="en-US"/>
        </w:rPr>
        <w:t xml:space="preserve"> </w:t>
      </w:r>
      <w:r w:rsidR="00F8248E" w:rsidRPr="00C12B70">
        <w:rPr>
          <w:b/>
          <w:bCs/>
          <w:lang w:val="en-US"/>
        </w:rPr>
        <w:t>document</w:t>
      </w:r>
      <w:r w:rsidR="00F8248E" w:rsidRPr="00C12B70">
        <w:rPr>
          <w:lang w:val="en-US"/>
        </w:rPr>
        <w:t xml:space="preserve"> </w:t>
      </w:r>
      <w:r w:rsidR="00F8248E">
        <w:rPr>
          <w:lang w:val="en-US"/>
        </w:rPr>
        <w:t xml:space="preserve"> in </w:t>
      </w:r>
      <w:r w:rsidRPr="00C12B70">
        <w:rPr>
          <w:lang w:val="en-US"/>
        </w:rPr>
        <w:t xml:space="preserve">MS Office 2007+ (.docx) or OpenOffice Writer (.odt) </w:t>
      </w:r>
      <w:r w:rsidR="00F8248E">
        <w:rPr>
          <w:lang w:val="en-US"/>
        </w:rPr>
        <w:t xml:space="preserve"> format</w:t>
      </w:r>
      <w:ins w:id="305" w:author="CELMER, JAN" w:date="2016-08-09T10:05:00Z">
        <w:r w:rsidR="00B80C5E">
          <w:rPr>
            <w:lang w:val="en-US"/>
          </w:rPr>
          <w:t xml:space="preserve"> </w:t>
        </w:r>
      </w:ins>
      <w:del w:id="306" w:author="CELMER, JAN" w:date="2016-08-09T10:05:00Z">
        <w:r w:rsidR="00F8248E" w:rsidDel="00B80C5E">
          <w:rPr>
            <w:lang w:val="en-US"/>
          </w:rPr>
          <w:br/>
        </w:r>
      </w:del>
      <w:ins w:id="307" w:author="CELMER, JAN" w:date="2016-08-09T10:05:00Z">
        <w:r w:rsidR="00B80C5E">
          <w:rPr>
            <w:lang w:val="en-US"/>
          </w:rPr>
          <w:t>o</w:t>
        </w:r>
      </w:ins>
      <w:del w:id="308" w:author="CELMER, JAN" w:date="2016-08-09T10:05:00Z">
        <w:r w:rsidR="00F8248E" w:rsidRPr="00C12B70" w:rsidDel="00B80C5E">
          <w:rPr>
            <w:lang w:val="en-US"/>
          </w:rPr>
          <w:delText>O</w:delText>
        </w:r>
      </w:del>
      <w:r w:rsidR="00F8248E" w:rsidRPr="00C12B70">
        <w:rPr>
          <w:lang w:val="en-US"/>
        </w:rPr>
        <w:t>r get an existing document (with the company charter for example)</w:t>
      </w:r>
      <w:r w:rsidR="00F8248E">
        <w:rPr>
          <w:lang w:val="en-US"/>
        </w:rPr>
        <w:t xml:space="preserve"> in one of these formats</w:t>
      </w:r>
      <w:r w:rsidRPr="00C12B70">
        <w:rPr>
          <w:lang w:val="en-US"/>
        </w:rPr>
        <w:br/>
      </w:r>
    </w:p>
    <w:p w:rsidR="00C12B70" w:rsidRPr="00C12B70" w:rsidRDefault="0095568D" w:rsidP="00D643FD">
      <w:pPr>
        <w:pStyle w:val="Paragraphedeliste"/>
        <w:numPr>
          <w:ilvl w:val="0"/>
          <w:numId w:val="2"/>
        </w:numPr>
        <w:rPr>
          <w:lang w:val="en-US"/>
        </w:rPr>
      </w:pPr>
      <w:r w:rsidRPr="00C12B70">
        <w:rPr>
          <w:lang w:val="en-GB"/>
        </w:rPr>
        <w:lastRenderedPageBreak/>
        <w:t xml:space="preserve">Define </w:t>
      </w:r>
      <w:r w:rsidRPr="00C12B70">
        <w:rPr>
          <w:b/>
          <w:bCs/>
          <w:lang w:val="en-GB"/>
        </w:rPr>
        <w:t>static parts</w:t>
      </w:r>
      <w:r w:rsidR="00C12B70">
        <w:rPr>
          <w:b/>
          <w:bCs/>
          <w:lang w:val="en-GB"/>
        </w:rPr>
        <w:t xml:space="preserve"> </w:t>
      </w:r>
      <w:r w:rsidR="00C12B70" w:rsidRPr="00C12B70">
        <w:rPr>
          <w:bCs/>
          <w:lang w:val="en-GB"/>
        </w:rPr>
        <w:t>that</w:t>
      </w:r>
      <w:r w:rsidR="00C12B70">
        <w:rPr>
          <w:b/>
          <w:bCs/>
          <w:lang w:val="en-GB"/>
        </w:rPr>
        <w:t xml:space="preserve"> c</w:t>
      </w:r>
      <w:r w:rsidR="00C12B70" w:rsidRPr="00C12B70">
        <w:rPr>
          <w:lang w:val="en-GB"/>
        </w:rPr>
        <w:t>an be : paragraphs with styles, images, document agenda</w:t>
      </w:r>
    </w:p>
    <w:p w:rsidR="00970D75" w:rsidRPr="00C12B70" w:rsidRDefault="0095568D" w:rsidP="00D643FD">
      <w:pPr>
        <w:pStyle w:val="Paragraphedeliste"/>
        <w:numPr>
          <w:ilvl w:val="0"/>
          <w:numId w:val="2"/>
        </w:numPr>
        <w:rPr>
          <w:lang w:val="en-GB"/>
        </w:rPr>
      </w:pPr>
      <w:r w:rsidRPr="00C12B70">
        <w:rPr>
          <w:b/>
          <w:bCs/>
          <w:lang w:val="en-GB"/>
        </w:rPr>
        <w:t xml:space="preserve">Identify dynamic parts </w:t>
      </w:r>
      <w:r w:rsidRPr="00C12B70">
        <w:rPr>
          <w:lang w:val="en-GB"/>
        </w:rPr>
        <w:t>with &lt;gendoc&gt; tags</w:t>
      </w:r>
    </w:p>
    <w:p w:rsidR="00C12B70" w:rsidRDefault="0095568D" w:rsidP="00D643FD">
      <w:pPr>
        <w:pStyle w:val="Paragraphedeliste"/>
        <w:numPr>
          <w:ilvl w:val="0"/>
          <w:numId w:val="2"/>
        </w:numPr>
        <w:rPr>
          <w:lang w:val="en-US"/>
        </w:rPr>
      </w:pPr>
      <w:r w:rsidRPr="00C12B70">
        <w:rPr>
          <w:lang w:val="en-GB"/>
        </w:rPr>
        <w:t xml:space="preserve">Just adapt </w:t>
      </w:r>
      <w:r w:rsidR="00F8248E">
        <w:rPr>
          <w:lang w:val="en-GB"/>
        </w:rPr>
        <w:t>configuration</w:t>
      </w:r>
      <w:r w:rsidRPr="00C12B70">
        <w:rPr>
          <w:lang w:val="en-GB"/>
        </w:rPr>
        <w:t xml:space="preserve"> parameters in template header</w:t>
      </w:r>
      <w:r w:rsidR="00C12B70" w:rsidRPr="00C12B70">
        <w:rPr>
          <w:lang w:val="en-GB"/>
        </w:rPr>
        <w:t xml:space="preserve"> :</w:t>
      </w:r>
    </w:p>
    <w:p w:rsidR="00C12B70" w:rsidRPr="00C12B70" w:rsidRDefault="00C12B70" w:rsidP="00D643FD">
      <w:pPr>
        <w:pStyle w:val="Paragraphedeliste"/>
        <w:numPr>
          <w:ilvl w:val="1"/>
          <w:numId w:val="2"/>
        </w:numPr>
        <w:rPr>
          <w:lang w:val="en-US"/>
        </w:rPr>
      </w:pPr>
      <w:r w:rsidRPr="00C12B70">
        <w:rPr>
          <w:lang w:val="en-GB"/>
        </w:rPr>
        <w:t xml:space="preserve">Model </w:t>
      </w:r>
      <w:r w:rsidR="00F8248E">
        <w:rPr>
          <w:lang w:val="en-GB"/>
        </w:rPr>
        <w:t>path</w:t>
      </w:r>
    </w:p>
    <w:p w:rsidR="00970D75" w:rsidRPr="00C12B70" w:rsidRDefault="00F8248E" w:rsidP="00D643FD">
      <w:pPr>
        <w:pStyle w:val="Paragraphedeliste"/>
        <w:numPr>
          <w:ilvl w:val="1"/>
          <w:numId w:val="2"/>
        </w:numPr>
        <w:rPr>
          <w:lang w:val="en-US"/>
        </w:rPr>
      </w:pPr>
      <w:r>
        <w:rPr>
          <w:lang w:val="en-GB"/>
        </w:rPr>
        <w:t>O</w:t>
      </w:r>
      <w:r w:rsidR="0095568D" w:rsidRPr="00C12B70">
        <w:rPr>
          <w:lang w:val="en-GB"/>
        </w:rPr>
        <w:t>utput</w:t>
      </w:r>
      <w:r>
        <w:rPr>
          <w:lang w:val="en-GB"/>
        </w:rPr>
        <w:t xml:space="preserve"> file path</w:t>
      </w:r>
    </w:p>
    <w:p w:rsidR="00970D75" w:rsidRPr="00F8248E" w:rsidRDefault="0095568D" w:rsidP="00D643FD">
      <w:pPr>
        <w:pStyle w:val="Paragraphedeliste"/>
        <w:numPr>
          <w:ilvl w:val="0"/>
          <w:numId w:val="1"/>
        </w:numPr>
        <w:rPr>
          <w:lang w:val="en-US"/>
        </w:rPr>
      </w:pPr>
      <w:r w:rsidRPr="00C12B70">
        <w:rPr>
          <w:lang w:val="en-GB"/>
        </w:rPr>
        <w:t>Generate</w:t>
      </w:r>
      <w:r w:rsidR="00F8248E">
        <w:rPr>
          <w:lang w:val="en-GB"/>
        </w:rPr>
        <w:t xml:space="preserve"> with a right click menu</w:t>
      </w:r>
      <w:r w:rsidRPr="00C12B70">
        <w:rPr>
          <w:lang w:val="en-GB"/>
        </w:rPr>
        <w:t xml:space="preserve"> </w:t>
      </w:r>
    </w:p>
    <w:p w:rsidR="00C12B70" w:rsidRPr="00C12B70" w:rsidRDefault="0095568D" w:rsidP="00D643FD">
      <w:pPr>
        <w:pStyle w:val="Paragraphedeliste"/>
        <w:numPr>
          <w:ilvl w:val="0"/>
          <w:numId w:val="1"/>
        </w:numPr>
        <w:rPr>
          <w:lang w:val="en-US"/>
        </w:rPr>
      </w:pPr>
      <w:r w:rsidRPr="00C12B70">
        <w:rPr>
          <w:lang w:val="en-GB"/>
        </w:rPr>
        <w:t>As it is an iterative process, you can do it whenever you want</w:t>
      </w:r>
    </w:p>
    <w:p w:rsidR="00970D75" w:rsidRPr="00F8248E" w:rsidRDefault="00F8248E" w:rsidP="00F8248E">
      <w:pPr>
        <w:ind w:left="360"/>
        <w:rPr>
          <w:lang w:val="en-US"/>
        </w:rPr>
      </w:pPr>
      <w:r>
        <w:rPr>
          <w:lang w:val="en-GB"/>
        </w:rPr>
        <w:t>Note</w:t>
      </w:r>
      <w:del w:id="309" w:author="CELMER, JAN" w:date="2016-08-09T10:05:00Z">
        <w:r w:rsidDel="00B80C5E">
          <w:rPr>
            <w:lang w:val="en-GB"/>
          </w:rPr>
          <w:delText xml:space="preserve"> </w:delText>
        </w:r>
      </w:del>
      <w:r>
        <w:rPr>
          <w:lang w:val="en-GB"/>
        </w:rPr>
        <w:t xml:space="preserve">: </w:t>
      </w:r>
      <w:r w:rsidR="00C12B70" w:rsidRPr="00F8248E">
        <w:rPr>
          <w:lang w:val="en-GB"/>
        </w:rPr>
        <w:t>G</w:t>
      </w:r>
      <w:r w:rsidR="0095568D" w:rsidRPr="00F8248E">
        <w:rPr>
          <w:lang w:val="en-GB"/>
        </w:rPr>
        <w:t xml:space="preserve">eneration can </w:t>
      </w:r>
      <w:r w:rsidR="00C12B70" w:rsidRPr="00F8248E">
        <w:rPr>
          <w:lang w:val="en-GB"/>
        </w:rPr>
        <w:t xml:space="preserve">also </w:t>
      </w:r>
      <w:r w:rsidR="0095568D" w:rsidRPr="00F8248E">
        <w:rPr>
          <w:lang w:val="en-GB"/>
        </w:rPr>
        <w:t>be launched in batch mode</w:t>
      </w:r>
      <w:r>
        <w:rPr>
          <w:lang w:val="en-GB"/>
        </w:rPr>
        <w:t xml:space="preserve"> </w:t>
      </w:r>
      <w:ins w:id="310" w:author="CELMER, JAN" w:date="2016-08-09T10:05:00Z">
        <w:r w:rsidR="00B80C5E">
          <w:rPr>
            <w:lang w:val="en-GB"/>
          </w:rPr>
          <w:t>.</w:t>
        </w:r>
      </w:ins>
    </w:p>
    <w:p w:rsidR="00D234CE" w:rsidRDefault="002F0C25" w:rsidP="006440C3">
      <w:pPr>
        <w:pStyle w:val="Titre1"/>
        <w:rPr>
          <w:lang w:val="en-US"/>
        </w:rPr>
      </w:pPr>
      <w:bookmarkStart w:id="311" w:name="_Toc404180636"/>
      <w:bookmarkStart w:id="312" w:name="_Toc458604844"/>
      <w:r>
        <w:rPr>
          <w:lang w:val="en-US"/>
        </w:rPr>
        <w:t xml:space="preserve">Configure </w:t>
      </w:r>
      <w:r w:rsidR="00D234CE" w:rsidRPr="00D234CE">
        <w:rPr>
          <w:lang w:val="en-US"/>
        </w:rPr>
        <w:t>the generation</w:t>
      </w:r>
      <w:bookmarkEnd w:id="311"/>
      <w:r w:rsidR="000847A6">
        <w:rPr>
          <w:lang w:val="en-US"/>
        </w:rPr>
        <w:t xml:space="preserve"> :</w:t>
      </w:r>
      <w:r>
        <w:rPr>
          <w:lang w:val="en-US"/>
        </w:rPr>
        <w:t xml:space="preserve"> </w:t>
      </w:r>
      <w:r w:rsidRPr="00D234CE">
        <w:rPr>
          <w:lang w:val="en-US"/>
        </w:rPr>
        <w:t xml:space="preserve">&lt;config&gt; </w:t>
      </w:r>
      <w:r>
        <w:rPr>
          <w:lang w:val="en-US"/>
        </w:rPr>
        <w:t>tag</w:t>
      </w:r>
      <w:bookmarkEnd w:id="312"/>
      <w:r>
        <w:rPr>
          <w:lang w:val="en-US"/>
        </w:rPr>
        <w:t xml:space="preserve"> </w:t>
      </w:r>
    </w:p>
    <w:p w:rsidR="00BC2EDD" w:rsidRPr="00653633" w:rsidRDefault="00BC2EDD" w:rsidP="00BC2EDD">
      <w:pPr>
        <w:rPr>
          <w:lang w:val="en-US"/>
        </w:rPr>
      </w:pPr>
      <w:r w:rsidRPr="00653633">
        <w:rPr>
          <w:lang w:val="en-US"/>
        </w:rPr>
        <w:t xml:space="preserve">The tag </w:t>
      </w:r>
      <w:r w:rsidRPr="00653633">
        <w:rPr>
          <w:rFonts w:ascii="Courier New" w:hAnsi="Courier New" w:cs="Courier New"/>
          <w:b/>
          <w:bCs/>
          <w:lang w:val="en-US"/>
        </w:rPr>
        <w:t>&lt;config&gt;</w:t>
      </w:r>
      <w:r w:rsidRPr="00653633">
        <w:rPr>
          <w:lang w:val="en-US"/>
        </w:rPr>
        <w:t xml:space="preserve"> must be defined </w:t>
      </w:r>
      <w:r w:rsidRPr="00653633">
        <w:rPr>
          <w:b/>
          <w:u w:val="single"/>
          <w:lang w:val="en-US"/>
        </w:rPr>
        <w:t>only once</w:t>
      </w:r>
      <w:r w:rsidRPr="00653633">
        <w:rPr>
          <w:lang w:val="en-US"/>
        </w:rPr>
        <w:t>, on top of the template document.</w:t>
      </w:r>
    </w:p>
    <w:p w:rsidR="00BC2EDD" w:rsidRPr="00653633" w:rsidRDefault="00BC2EDD">
      <w:pPr>
        <w:jc w:val="both"/>
        <w:rPr>
          <w:lang w:val="en-US"/>
        </w:rPr>
        <w:pPrChange w:id="313" w:author="CELMER, JAN" w:date="2016-08-09T10:06:00Z">
          <w:pPr/>
        </w:pPrChange>
      </w:pPr>
      <w:r w:rsidRPr="00653633">
        <w:rPr>
          <w:lang w:val="en-US"/>
        </w:rPr>
        <w:t>This tag defines the path of the output document, and a list of global parameters for the template.</w:t>
      </w:r>
    </w:p>
    <w:p w:rsidR="00BC2EDD" w:rsidRPr="00653633" w:rsidRDefault="00BC2EDD" w:rsidP="00BC2EDD">
      <w:pPr>
        <w:pStyle w:val="Titre2"/>
        <w:rPr>
          <w:lang w:val="en-US"/>
        </w:rPr>
      </w:pPr>
      <w:bookmarkStart w:id="314" w:name="_Toc404069113"/>
      <w:bookmarkStart w:id="315" w:name="_Toc404180637"/>
      <w:bookmarkStart w:id="316" w:name="_Toc458604845"/>
      <w:r w:rsidRPr="00653633">
        <w:rPr>
          <w:lang w:val="en-US"/>
        </w:rPr>
        <w:t>Define generation output</w:t>
      </w:r>
      <w:bookmarkEnd w:id="314"/>
      <w:bookmarkEnd w:id="315"/>
      <w:bookmarkEnd w:id="316"/>
    </w:p>
    <w:p w:rsidR="00BC2EDD" w:rsidRPr="00653633" w:rsidRDefault="00BC2EDD">
      <w:pPr>
        <w:jc w:val="both"/>
        <w:rPr>
          <w:lang w:val="en-US"/>
        </w:rPr>
        <w:pPrChange w:id="317" w:author="CELMER, JAN" w:date="2016-08-09T10:06:00Z">
          <w:pPr/>
        </w:pPrChange>
      </w:pPr>
      <w:r w:rsidRPr="00653633">
        <w:rPr>
          <w:lang w:val="en-US"/>
        </w:rPr>
        <w:t xml:space="preserve">&lt;output&gt; tag is optional. If not present, the document is generated at template location, with suffix </w:t>
      </w:r>
      <w:r w:rsidRPr="00653633">
        <w:rPr>
          <w:b/>
          <w:bCs/>
          <w:lang w:val="en-US"/>
        </w:rPr>
        <w:t>'</w:t>
      </w:r>
      <w:r w:rsidRPr="00653633">
        <w:rPr>
          <w:lang w:val="en-US"/>
        </w:rPr>
        <w:t>_generated</w:t>
      </w:r>
      <w:r w:rsidRPr="00653633">
        <w:rPr>
          <w:b/>
          <w:bCs/>
          <w:lang w:val="en-US"/>
        </w:rPr>
        <w:t>'</w:t>
      </w:r>
    </w:p>
    <w:p w:rsidR="00BC2EDD" w:rsidRPr="00653633" w:rsidRDefault="00BC2EDD" w:rsidP="00BC2EDD">
      <w:pPr>
        <w:rPr>
          <w:lang w:val="en-US"/>
        </w:rPr>
      </w:pPr>
      <w:r w:rsidRPr="00653633">
        <w:rPr>
          <w:lang w:val="en-US"/>
        </w:rPr>
        <w:t>If defined, the syntax is the following</w:t>
      </w:r>
      <w:del w:id="318" w:author="CELMER, JAN" w:date="2016-08-08T18:15:00Z">
        <w:r w:rsidRPr="00653633" w:rsidDel="00C62BB1">
          <w:rPr>
            <w:lang w:val="en-US"/>
          </w:rPr>
          <w:delText xml:space="preserve"> </w:delText>
        </w:r>
      </w:del>
      <w:r w:rsidRPr="00653633">
        <w:rPr>
          <w:lang w:val="en-US"/>
        </w:rPr>
        <w:t>: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>&lt;config&gt;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ab/>
        <w:t>&lt;output path=&lt;&lt;Absolute path of the document to be generated&gt;&gt; /&gt;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ab/>
        <w:t>…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>&lt;/config&gt;</w:t>
      </w:r>
    </w:p>
    <w:p w:rsidR="00BC2EDD" w:rsidRPr="00653633" w:rsidRDefault="00BC2EDD" w:rsidP="00BC2EDD">
      <w:pPr>
        <w:rPr>
          <w:lang w:val="en-US"/>
        </w:rPr>
      </w:pPr>
      <w:r w:rsidRPr="00653633">
        <w:rPr>
          <w:lang w:val="en-US"/>
        </w:rPr>
        <w:t>Global parameters can be used to define a relative path.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bCs/>
          <w:lang w:val="en-US"/>
        </w:rPr>
      </w:pPr>
      <w:r w:rsidRPr="00653633">
        <w:rPr>
          <w:bCs/>
          <w:u w:val="single"/>
          <w:lang w:val="en-US"/>
        </w:rPr>
        <w:t>Example</w:t>
      </w:r>
      <w:r w:rsidRPr="00653633">
        <w:rPr>
          <w:bCs/>
          <w:lang w:val="en-US"/>
        </w:rPr>
        <w:t xml:space="preserve"> : The generated document will be located in D:/generatedFile.docx 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>&lt;config&gt;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Courier New" w:hAnsi="Courier New" w:cs="Courier New"/>
          <w:b/>
          <w:bCs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ab/>
        <w:t>&lt;output path='D:/generatedFile.docx' /&gt;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ind w:firstLine="708"/>
        <w:rPr>
          <w:rFonts w:ascii="Courier New" w:hAnsi="Courier New" w:cs="Courier New"/>
          <w:b/>
          <w:bCs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>…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>&lt;/config&gt;</w:t>
      </w:r>
    </w:p>
    <w:p w:rsidR="00BC2EDD" w:rsidRPr="00653633" w:rsidRDefault="00BC2EDD" w:rsidP="00BC2EDD">
      <w:pPr>
        <w:rPr>
          <w:lang w:val="en-US"/>
        </w:rPr>
      </w:pPr>
    </w:p>
    <w:p w:rsidR="00BC2EDD" w:rsidRPr="00653633" w:rsidRDefault="00BC2EDD" w:rsidP="00BC2EDD">
      <w:pPr>
        <w:pStyle w:val="Titre2"/>
        <w:rPr>
          <w:lang w:val="en-US"/>
        </w:rPr>
      </w:pPr>
      <w:bookmarkStart w:id="319" w:name="_Define_global_parameters"/>
      <w:bookmarkStart w:id="320" w:name="_Toc404069114"/>
      <w:bookmarkStart w:id="321" w:name="_Toc404180638"/>
      <w:bookmarkStart w:id="322" w:name="_Toc458604846"/>
      <w:bookmarkEnd w:id="319"/>
      <w:r w:rsidRPr="00653633">
        <w:rPr>
          <w:lang w:val="en-US"/>
        </w:rPr>
        <w:t>Define global parameters for the template</w:t>
      </w:r>
      <w:bookmarkEnd w:id="320"/>
      <w:bookmarkEnd w:id="321"/>
      <w:bookmarkEnd w:id="322"/>
    </w:p>
    <w:p w:rsidR="00BC2EDD" w:rsidRPr="00653633" w:rsidRDefault="00BC2EDD">
      <w:pPr>
        <w:jc w:val="both"/>
        <w:rPr>
          <w:lang w:val="en-US"/>
        </w:rPr>
        <w:pPrChange w:id="323" w:author="CELMER, JAN" w:date="2016-08-09T10:06:00Z">
          <w:pPr/>
        </w:pPrChange>
      </w:pPr>
      <w:r w:rsidRPr="00653633">
        <w:rPr>
          <w:lang w:val="en-US"/>
        </w:rPr>
        <w:t xml:space="preserve">Global parameters for the template can be defined, for example to define model path, folders to use or any other static value to be used in template. </w:t>
      </w:r>
    </w:p>
    <w:p w:rsidR="00BC2EDD" w:rsidRPr="00653633" w:rsidRDefault="00BC2EDD" w:rsidP="00BC2EDD">
      <w:pPr>
        <w:rPr>
          <w:lang w:val="en-US"/>
        </w:rPr>
      </w:pPr>
      <w:r w:rsidRPr="00653633">
        <w:rPr>
          <w:lang w:val="en-US"/>
        </w:rPr>
        <w:t>Parameters are defined in &lt;config&gt; tag with the following syntax</w:t>
      </w:r>
      <w:del w:id="324" w:author="CELMER, JAN" w:date="2016-08-08T18:15:00Z">
        <w:r w:rsidRPr="00653633" w:rsidDel="00C62BB1">
          <w:rPr>
            <w:lang w:val="en-US"/>
          </w:rPr>
          <w:delText xml:space="preserve"> </w:delText>
        </w:r>
      </w:del>
      <w:r w:rsidRPr="00653633">
        <w:rPr>
          <w:lang w:val="en-US"/>
        </w:rPr>
        <w:t>:</w:t>
      </w:r>
    </w:p>
    <w:p w:rsidR="00BC2EDD" w:rsidRPr="00653633" w:rsidRDefault="00BC2EDD" w:rsidP="000C37B6">
      <w:pPr>
        <w:pStyle w:val="gendoccode"/>
      </w:pPr>
      <w:r w:rsidRPr="00653633">
        <w:t>&lt;config&gt;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ab/>
        <w:t>…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ab/>
        <w:t>&lt;param key=&lt;&lt;Parameter1_key&gt;&gt; value=&lt;&lt;Parameter1_value&gt;&gt; /&gt;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ab/>
        <w:t>&lt;param key=&lt;&lt;Parameter2_key&gt;&gt; value=&lt;&lt;Parameter2_value&gt;&gt; /&gt;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lastRenderedPageBreak/>
        <w:tab/>
        <w:t>&lt;param … /&gt;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ourier New" w:hAnsi="Courier New" w:cs="Courier New"/>
          <w:lang w:val="en-US"/>
        </w:rPr>
      </w:pPr>
      <w:r w:rsidRPr="00653633">
        <w:rPr>
          <w:rFonts w:ascii="Courier New" w:hAnsi="Courier New" w:cs="Courier New"/>
          <w:b/>
          <w:bCs/>
          <w:lang w:val="en-US"/>
        </w:rPr>
        <w:t>&lt;/config&gt;</w:t>
      </w:r>
    </w:p>
    <w:p w:rsidR="00BC2EDD" w:rsidRPr="00653633" w:rsidRDefault="00BC2EDD" w:rsidP="00BC2EDD">
      <w:pPr>
        <w:rPr>
          <w:lang w:val="en-US"/>
        </w:rPr>
      </w:pPr>
    </w:p>
    <w:p w:rsidR="00BC2EDD" w:rsidRPr="00653633" w:rsidRDefault="00BC2EDD" w:rsidP="00BC2EDD">
      <w:pPr>
        <w:rPr>
          <w:lang w:val="en-US"/>
        </w:rPr>
      </w:pPr>
      <w:r w:rsidRPr="00653633">
        <w:rPr>
          <w:lang w:val="en-US"/>
        </w:rPr>
        <w:t>How to access parameters</w:t>
      </w:r>
      <w:del w:id="325" w:author="CELMER, JAN" w:date="2016-08-08T18:15:00Z">
        <w:r w:rsidRPr="00653633" w:rsidDel="00C62BB1">
          <w:rPr>
            <w:lang w:val="en-US"/>
          </w:rPr>
          <w:delText xml:space="preserve"> </w:delText>
        </w:r>
      </w:del>
      <w:r w:rsidRPr="00653633">
        <w:rPr>
          <w:lang w:val="en-US"/>
        </w:rPr>
        <w:t>?</w:t>
      </w:r>
    </w:p>
    <w:p w:rsidR="00BC2EDD" w:rsidRPr="00653633" w:rsidRDefault="00BC2EDD" w:rsidP="00C725A9">
      <w:pPr>
        <w:numPr>
          <w:ilvl w:val="2"/>
          <w:numId w:val="3"/>
        </w:numPr>
        <w:rPr>
          <w:lang w:val="en-US"/>
        </w:rPr>
      </w:pPr>
      <w:r w:rsidRPr="00653633">
        <w:rPr>
          <w:b/>
          <w:bCs/>
          <w:lang w:val="en-US"/>
        </w:rPr>
        <w:t>${</w:t>
      </w:r>
      <w:r w:rsidRPr="00653633">
        <w:rPr>
          <w:i/>
          <w:iCs/>
          <w:lang w:val="en-US"/>
        </w:rPr>
        <w:t>paramKey</w:t>
      </w:r>
      <w:r w:rsidRPr="00653633">
        <w:rPr>
          <w:b/>
          <w:bCs/>
          <w:lang w:val="en-US"/>
        </w:rPr>
        <w:t>}</w:t>
      </w:r>
      <w:r w:rsidRPr="00653633">
        <w:rPr>
          <w:lang w:val="en-US"/>
        </w:rPr>
        <w:t xml:space="preserve"> inside </w:t>
      </w:r>
      <w:r w:rsidRPr="00653633">
        <w:rPr>
          <w:rStyle w:val="gendoccodeCar"/>
        </w:rPr>
        <w:t>&lt;context&gt;</w:t>
      </w:r>
      <w:r w:rsidRPr="00653633">
        <w:rPr>
          <w:lang w:val="en-US"/>
        </w:rPr>
        <w:t xml:space="preserve"> or other </w:t>
      </w:r>
      <w:r w:rsidRPr="00653633">
        <w:rPr>
          <w:rStyle w:val="gendoccodeCar"/>
        </w:rPr>
        <w:t>&lt;param&gt;</w:t>
      </w:r>
      <w:r w:rsidRPr="00653633">
        <w:rPr>
          <w:lang w:val="en-US"/>
        </w:rPr>
        <w:t xml:space="preserve"> , </w:t>
      </w:r>
    </w:p>
    <w:p w:rsidR="00BC2EDD" w:rsidRPr="00653633" w:rsidRDefault="00BC2EDD" w:rsidP="00C725A9">
      <w:pPr>
        <w:numPr>
          <w:ilvl w:val="2"/>
          <w:numId w:val="3"/>
        </w:numPr>
        <w:rPr>
          <w:lang w:val="en-US"/>
        </w:rPr>
      </w:pPr>
      <w:r w:rsidRPr="00653633">
        <w:rPr>
          <w:b/>
          <w:bCs/>
          <w:lang w:val="en-US"/>
        </w:rPr>
        <w:t>gGet(</w:t>
      </w:r>
      <w:r w:rsidRPr="00653633">
        <w:rPr>
          <w:i/>
          <w:iCs/>
          <w:lang w:val="en-US"/>
        </w:rPr>
        <w:t>paramKey</w:t>
      </w:r>
      <w:r w:rsidRPr="00653633">
        <w:rPr>
          <w:b/>
          <w:bCs/>
          <w:lang w:val="en-US"/>
        </w:rPr>
        <w:t xml:space="preserve">) </w:t>
      </w:r>
      <w:r w:rsidRPr="00653633">
        <w:rPr>
          <w:lang w:val="en-US"/>
        </w:rPr>
        <w:t xml:space="preserve">inside a </w:t>
      </w:r>
      <w:r w:rsidRPr="00653633">
        <w:rPr>
          <w:rStyle w:val="gendoccodeCar"/>
        </w:rPr>
        <w:t xml:space="preserve">&lt;gendoc&gt; </w:t>
      </w:r>
      <w:r w:rsidRPr="00653633">
        <w:rPr>
          <w:lang w:val="en-US"/>
        </w:rPr>
        <w:t>tag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bCs/>
          <w:lang w:val="en-US"/>
        </w:rPr>
      </w:pPr>
      <w:r w:rsidRPr="00653633">
        <w:rPr>
          <w:bCs/>
          <w:u w:val="single"/>
          <w:lang w:val="en-US"/>
        </w:rPr>
        <w:t>Example</w:t>
      </w:r>
      <w:r w:rsidRPr="00653633">
        <w:rPr>
          <w:bCs/>
          <w:lang w:val="en-US"/>
        </w:rPr>
        <w:t xml:space="preserve"> :  creation of global parameters for model folder, model path, and path of a specific package inside model and example of usage in &lt;context&gt; tag.</w:t>
      </w:r>
    </w:p>
    <w:p w:rsidR="00BC2EDD" w:rsidRPr="004D40C6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Courier New" w:hAnsi="Courier New" w:cs="Courier New"/>
          <w:sz w:val="20"/>
          <w:lang w:val="en-US"/>
        </w:rPr>
      </w:pPr>
      <w:r w:rsidRPr="004D40C6">
        <w:rPr>
          <w:rFonts w:ascii="Courier New" w:hAnsi="Courier New" w:cs="Courier New"/>
          <w:b/>
          <w:bCs/>
          <w:sz w:val="20"/>
          <w:lang w:val="en-US"/>
        </w:rPr>
        <w:t>&lt;config&gt;</w:t>
      </w:r>
    </w:p>
    <w:p w:rsidR="00BC2EDD" w:rsidRPr="004D40C6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Courier New" w:hAnsi="Courier New" w:cs="Courier New"/>
          <w:b/>
          <w:bCs/>
          <w:sz w:val="20"/>
          <w:lang w:val="en-US"/>
        </w:rPr>
      </w:pPr>
      <w:r w:rsidRPr="004D40C6">
        <w:rPr>
          <w:rFonts w:ascii="Courier New" w:hAnsi="Courier New" w:cs="Courier New"/>
          <w:b/>
          <w:bCs/>
          <w:sz w:val="20"/>
          <w:lang w:val="en-US"/>
        </w:rPr>
        <w:t xml:space="preserve">  &lt;param key='</w:t>
      </w:r>
      <w:r w:rsidRPr="004D40C6">
        <w:rPr>
          <w:rFonts w:ascii="Courier New" w:hAnsi="Courier New" w:cs="Courier New"/>
          <w:b/>
          <w:bCs/>
          <w:color w:val="2F5897" w:themeColor="text2"/>
          <w:sz w:val="20"/>
          <w:lang w:val="en-US"/>
        </w:rPr>
        <w:t>model_path</w:t>
      </w:r>
      <w:r w:rsidRPr="004D40C6">
        <w:rPr>
          <w:rFonts w:ascii="Courier New" w:hAnsi="Courier New" w:cs="Courier New"/>
          <w:b/>
          <w:bCs/>
          <w:sz w:val="20"/>
          <w:lang w:val="en-US"/>
        </w:rPr>
        <w:t>' value='</w:t>
      </w:r>
      <w:r>
        <w:rPr>
          <w:rFonts w:ascii="Courier New" w:hAnsi="Courier New" w:cs="Courier New"/>
          <w:b/>
          <w:bCs/>
          <w:sz w:val="20"/>
          <w:lang w:val="en-US"/>
        </w:rPr>
        <w:t>D:</w:t>
      </w:r>
      <w:r w:rsidRPr="004D40C6">
        <w:rPr>
          <w:rFonts w:ascii="Courier New" w:hAnsi="Courier New" w:cs="Courier New"/>
          <w:b/>
          <w:bCs/>
          <w:sz w:val="20"/>
          <w:lang w:val="en-US"/>
        </w:rPr>
        <w:t>/Models/Model_v1/My_model.uml'/&gt;</w:t>
      </w:r>
    </w:p>
    <w:p w:rsidR="00BC2EDD" w:rsidRPr="004D40C6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Courier New" w:hAnsi="Courier New" w:cs="Courier New"/>
          <w:sz w:val="20"/>
          <w:lang w:val="en-US"/>
        </w:rPr>
      </w:pPr>
      <w:r w:rsidRPr="004D40C6">
        <w:rPr>
          <w:rFonts w:ascii="Courier New" w:hAnsi="Courier New" w:cs="Courier New"/>
          <w:b/>
          <w:bCs/>
          <w:sz w:val="20"/>
          <w:lang w:val="en-US"/>
        </w:rPr>
        <w:t xml:space="preserve">  &lt;param key='</w:t>
      </w:r>
      <w:r w:rsidRPr="004D40C6">
        <w:rPr>
          <w:rFonts w:ascii="Courier New" w:hAnsi="Courier New" w:cs="Courier New"/>
          <w:b/>
          <w:bCs/>
          <w:color w:val="2F5897" w:themeColor="text2"/>
          <w:sz w:val="20"/>
          <w:lang w:val="en-US"/>
        </w:rPr>
        <w:t>UC_package_path</w:t>
      </w:r>
      <w:r w:rsidRPr="004D40C6">
        <w:rPr>
          <w:rFonts w:ascii="Courier New" w:hAnsi="Courier New" w:cs="Courier New"/>
          <w:b/>
          <w:bCs/>
          <w:sz w:val="20"/>
          <w:lang w:val="en-US"/>
        </w:rPr>
        <w:t>' value='/MyUMLModel/UseCases'/&gt;</w:t>
      </w:r>
    </w:p>
    <w:p w:rsidR="00BC2EDD" w:rsidRPr="004D40C6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Courier New" w:hAnsi="Courier New" w:cs="Courier New"/>
          <w:b/>
          <w:bCs/>
          <w:sz w:val="20"/>
          <w:lang w:val="en-US"/>
        </w:rPr>
      </w:pPr>
      <w:r w:rsidRPr="004D40C6">
        <w:rPr>
          <w:rFonts w:ascii="Courier New" w:hAnsi="Courier New" w:cs="Courier New"/>
          <w:b/>
          <w:bCs/>
          <w:sz w:val="20"/>
          <w:lang w:val="en-US"/>
        </w:rPr>
        <w:t>&lt;/config&gt;</w:t>
      </w:r>
    </w:p>
    <w:p w:rsidR="00BC2EDD" w:rsidRPr="004D40C6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Courier New" w:hAnsi="Courier New" w:cs="Courier New"/>
          <w:sz w:val="20"/>
          <w:lang w:val="en-US"/>
        </w:rPr>
      </w:pPr>
      <w:r w:rsidRPr="004D40C6">
        <w:rPr>
          <w:rFonts w:ascii="Courier New" w:hAnsi="Courier New" w:cs="Courier New"/>
          <w:b/>
          <w:bCs/>
          <w:sz w:val="20"/>
          <w:lang w:val="en-US"/>
        </w:rPr>
        <w:t>&lt;context model='</w:t>
      </w:r>
      <w:r w:rsidRPr="004D40C6">
        <w:rPr>
          <w:rFonts w:ascii="Courier New" w:hAnsi="Courier New" w:cs="Courier New"/>
          <w:b/>
          <w:bCs/>
          <w:color w:val="2F5897" w:themeColor="text2"/>
          <w:sz w:val="20"/>
          <w:lang w:val="en-US"/>
        </w:rPr>
        <w:t>${model_path}</w:t>
      </w:r>
      <w:r w:rsidRPr="004D40C6">
        <w:rPr>
          <w:rFonts w:ascii="Courier New" w:hAnsi="Courier New" w:cs="Courier New"/>
          <w:b/>
          <w:bCs/>
          <w:sz w:val="20"/>
          <w:lang w:val="en-US"/>
        </w:rPr>
        <w:t>' element='</w:t>
      </w:r>
      <w:r w:rsidRPr="004D40C6">
        <w:rPr>
          <w:rFonts w:ascii="Courier New" w:hAnsi="Courier New" w:cs="Courier New"/>
          <w:b/>
          <w:bCs/>
          <w:color w:val="2F5897" w:themeColor="text2"/>
          <w:sz w:val="20"/>
          <w:lang w:val="en-US"/>
        </w:rPr>
        <w:t>${UC_package_path}</w:t>
      </w:r>
      <w:r w:rsidRPr="004D40C6">
        <w:rPr>
          <w:rFonts w:ascii="Courier New" w:hAnsi="Courier New" w:cs="Courier New"/>
          <w:b/>
          <w:bCs/>
          <w:sz w:val="20"/>
          <w:lang w:val="en-US"/>
        </w:rPr>
        <w:t>'/&gt;</w:t>
      </w:r>
    </w:p>
    <w:p w:rsidR="00BC2EDD" w:rsidRPr="00653633" w:rsidRDefault="00BC2EDD" w:rsidP="00BC2EDD">
      <w:pPr>
        <w:rPr>
          <w:b/>
          <w:bCs/>
          <w:lang w:val="en-US"/>
        </w:rPr>
      </w:pPr>
    </w:p>
    <w:p w:rsidR="00BC2EDD" w:rsidRPr="00653633" w:rsidRDefault="00BC2EDD" w:rsidP="00BC2EDD">
      <w:pPr>
        <w:pStyle w:val="Titre2"/>
        <w:rPr>
          <w:lang w:val="en-US"/>
        </w:rPr>
      </w:pPr>
      <w:bookmarkStart w:id="326" w:name="_Toc404069115"/>
      <w:bookmarkStart w:id="327" w:name="_Toc404180639"/>
      <w:bookmarkStart w:id="328" w:name="_Toc458604847"/>
      <w:r w:rsidRPr="00653633">
        <w:rPr>
          <w:lang w:val="en-US"/>
        </w:rPr>
        <w:t>Pre-defined parameters</w:t>
      </w:r>
      <w:bookmarkEnd w:id="326"/>
      <w:bookmarkEnd w:id="327"/>
      <w:bookmarkEnd w:id="328"/>
    </w:p>
    <w:p w:rsidR="00BC2EDD" w:rsidRPr="00653633" w:rsidRDefault="00BC2EDD">
      <w:pPr>
        <w:jc w:val="both"/>
        <w:rPr>
          <w:lang w:val="en-US"/>
        </w:rPr>
        <w:pPrChange w:id="329" w:author="CELMER, JAN" w:date="2016-08-09T10:06:00Z">
          <w:pPr/>
        </w:pPrChange>
      </w:pPr>
      <w:r w:rsidRPr="00653633">
        <w:rPr>
          <w:lang w:val="en-US"/>
        </w:rPr>
        <w:t xml:space="preserve">Some </w:t>
      </w:r>
      <w:r w:rsidRPr="00653633">
        <w:rPr>
          <w:rStyle w:val="gendoccodeCar"/>
        </w:rPr>
        <w:t xml:space="preserve">&lt;param&gt; </w:t>
      </w:r>
      <w:r w:rsidRPr="00653633">
        <w:rPr>
          <w:lang w:val="en-US"/>
        </w:rPr>
        <w:t xml:space="preserve">are pre-defined in Gendoc and can be </w:t>
      </w:r>
      <w:del w:id="330" w:author="CELMER, JAN" w:date="2016-08-09T09:42:00Z">
        <w:r w:rsidDel="00EC491F">
          <w:rPr>
            <w:lang w:val="en-US"/>
          </w:rPr>
          <w:delText>n</w:delText>
        </w:r>
      </w:del>
      <w:r w:rsidRPr="00653633">
        <w:rPr>
          <w:lang w:val="en-US"/>
        </w:rPr>
        <w:t>used directly in the template</w:t>
      </w:r>
    </w:p>
    <w:p w:rsidR="00BC2EDD" w:rsidRPr="00653633" w:rsidRDefault="00BC2EDD" w:rsidP="00C725A9">
      <w:pPr>
        <w:numPr>
          <w:ilvl w:val="0"/>
          <w:numId w:val="4"/>
        </w:numPr>
        <w:rPr>
          <w:lang w:val="en-US"/>
        </w:rPr>
      </w:pPr>
      <w:r w:rsidRPr="00653633">
        <w:rPr>
          <w:b/>
          <w:bCs/>
          <w:lang w:val="en-US"/>
        </w:rPr>
        <w:t>${input}</w:t>
      </w:r>
      <w:r w:rsidRPr="00653633">
        <w:rPr>
          <w:lang w:val="en-US"/>
        </w:rPr>
        <w:t xml:space="preserve"> is the name of the input template document</w:t>
      </w:r>
    </w:p>
    <w:p w:rsidR="00BC2EDD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ind w:firstLine="360"/>
        <w:rPr>
          <w:rStyle w:val="gendoccodeCar"/>
        </w:rPr>
      </w:pPr>
      <w:r w:rsidRPr="00653633">
        <w:rPr>
          <w:lang w:val="en-US"/>
        </w:rPr>
        <w:t>Example</w:t>
      </w:r>
      <w:del w:id="331" w:author="CELMER, JAN" w:date="2016-08-08T18:15:00Z">
        <w:r w:rsidRPr="00653633" w:rsidDel="00C62BB1">
          <w:rPr>
            <w:lang w:val="en-US"/>
          </w:rPr>
          <w:delText xml:space="preserve"> </w:delText>
        </w:r>
      </w:del>
      <w:r w:rsidRPr="00C11B8F">
        <w:rPr>
          <w:rStyle w:val="gendoccodeCar"/>
        </w:rPr>
        <w:t xml:space="preserve">: </w:t>
      </w:r>
    </w:p>
    <w:p w:rsidR="00BC2EDD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ind w:firstLine="360"/>
        <w:rPr>
          <w:rStyle w:val="gendoccodeCar"/>
        </w:rPr>
      </w:pPr>
      <w:r w:rsidRPr="004D40C6">
        <w:rPr>
          <w:rFonts w:ascii="Courier New" w:hAnsi="Courier New" w:cs="Courier New"/>
          <w:b/>
          <w:bCs/>
          <w:sz w:val="20"/>
          <w:lang w:val="en-US"/>
        </w:rPr>
        <w:t>&lt;param key=</w:t>
      </w:r>
      <w:r w:rsidRPr="007C4C51">
        <w:rPr>
          <w:rFonts w:ascii="Courier New" w:hAnsi="Courier New" w:cs="Courier New"/>
          <w:b/>
          <w:bCs/>
          <w:sz w:val="20"/>
          <w:lang w:val="en-US"/>
        </w:rPr>
        <w:t>'</w:t>
      </w:r>
      <w:r>
        <w:rPr>
          <w:rStyle w:val="gendoccodeCar"/>
          <w:sz w:val="20"/>
        </w:rPr>
        <w:t>generation_folder</w:t>
      </w:r>
      <w:r w:rsidRPr="007C4C51">
        <w:rPr>
          <w:rFonts w:ascii="Courier New" w:hAnsi="Courier New" w:cs="Courier New"/>
          <w:b/>
          <w:bCs/>
          <w:sz w:val="20"/>
          <w:lang w:val="en-US"/>
        </w:rPr>
        <w:t xml:space="preserve">' </w:t>
      </w:r>
      <w:r w:rsidRPr="004D40C6">
        <w:rPr>
          <w:rFonts w:ascii="Courier New" w:hAnsi="Courier New" w:cs="Courier New"/>
          <w:b/>
          <w:bCs/>
          <w:sz w:val="20"/>
          <w:lang w:val="en-US"/>
        </w:rPr>
        <w:t>value='</w:t>
      </w:r>
      <w:r>
        <w:rPr>
          <w:rFonts w:ascii="Courier New" w:hAnsi="Courier New" w:cs="Courier New"/>
          <w:b/>
          <w:bCs/>
          <w:sz w:val="20"/>
          <w:lang w:val="en-US"/>
        </w:rPr>
        <w:t>D:</w:t>
      </w:r>
      <w:r w:rsidRPr="004D40C6">
        <w:rPr>
          <w:rFonts w:ascii="Courier New" w:hAnsi="Courier New" w:cs="Courier New"/>
          <w:b/>
          <w:bCs/>
          <w:sz w:val="20"/>
          <w:lang w:val="en-US"/>
        </w:rPr>
        <w:t>/</w:t>
      </w:r>
      <w:r>
        <w:rPr>
          <w:rFonts w:ascii="Courier New" w:hAnsi="Courier New" w:cs="Courier New"/>
          <w:b/>
          <w:bCs/>
          <w:sz w:val="20"/>
          <w:lang w:val="en-US"/>
        </w:rPr>
        <w:t>Generated</w:t>
      </w:r>
      <w:r w:rsidRPr="004D40C6">
        <w:rPr>
          <w:rFonts w:ascii="Courier New" w:hAnsi="Courier New" w:cs="Courier New"/>
          <w:b/>
          <w:bCs/>
          <w:sz w:val="20"/>
          <w:lang w:val="en-US"/>
        </w:rPr>
        <w:t>'/&gt;</w:t>
      </w:r>
    </w:p>
    <w:p w:rsidR="00BC2EDD" w:rsidRPr="00C11B8F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firstLine="360"/>
        <w:rPr>
          <w:sz w:val="20"/>
          <w:lang w:val="en-US"/>
        </w:rPr>
      </w:pPr>
      <w:r w:rsidRPr="00C11B8F">
        <w:rPr>
          <w:rStyle w:val="gendoccodeCar"/>
          <w:sz w:val="20"/>
        </w:rPr>
        <w:t>&lt;output path='${</w:t>
      </w:r>
      <w:r>
        <w:rPr>
          <w:rStyle w:val="gendoccodeCar"/>
          <w:sz w:val="20"/>
        </w:rPr>
        <w:t>generation_folder</w:t>
      </w:r>
      <w:r w:rsidRPr="00C11B8F">
        <w:rPr>
          <w:rStyle w:val="gendoccodeCar"/>
          <w:sz w:val="20"/>
        </w:rPr>
        <w:t>}/</w:t>
      </w:r>
      <w:r w:rsidRPr="006041C4">
        <w:rPr>
          <w:rStyle w:val="gendoccodeCar"/>
          <w:color w:val="2F5897" w:themeColor="text2"/>
          <w:sz w:val="20"/>
        </w:rPr>
        <w:t>${input}</w:t>
      </w:r>
      <w:r w:rsidRPr="00C11B8F">
        <w:rPr>
          <w:rStyle w:val="gendoccodeCar"/>
          <w:sz w:val="20"/>
        </w:rPr>
        <w:t>-generated.docx' /&gt;</w:t>
      </w:r>
    </w:p>
    <w:p w:rsidR="003B5AFC" w:rsidRDefault="00BC2EDD">
      <w:pPr>
        <w:ind w:firstLine="360"/>
        <w:jc w:val="both"/>
        <w:rPr>
          <w:ins w:id="332" w:author="FAURE, TRISTAN" w:date="2016-08-10T15:06:00Z"/>
          <w:lang w:val="en-US"/>
        </w:rPr>
        <w:pPrChange w:id="333" w:author="CELMER, JAN" w:date="2016-08-09T10:06:00Z">
          <w:pPr>
            <w:ind w:firstLine="360"/>
          </w:pPr>
        </w:pPrChange>
      </w:pPr>
      <w:r w:rsidRPr="00653633">
        <w:rPr>
          <w:lang w:val="en-US"/>
        </w:rPr>
        <w:t>If the input document is</w:t>
      </w:r>
      <w:r>
        <w:rPr>
          <w:lang w:val="en-US"/>
        </w:rPr>
        <w:t xml:space="preserve"> named</w:t>
      </w:r>
      <w:r w:rsidRPr="00653633">
        <w:rPr>
          <w:lang w:val="en-US"/>
        </w:rPr>
        <w:t xml:space="preserve"> template</w:t>
      </w:r>
      <w:r>
        <w:rPr>
          <w:lang w:val="en-US"/>
        </w:rPr>
        <w:t>1</w:t>
      </w:r>
      <w:r w:rsidRPr="00653633">
        <w:rPr>
          <w:lang w:val="en-US"/>
        </w:rPr>
        <w:t xml:space="preserve">.docx, the result </w:t>
      </w:r>
      <w:r>
        <w:rPr>
          <w:lang w:val="en-US"/>
        </w:rPr>
        <w:t xml:space="preserve">file </w:t>
      </w:r>
      <w:r w:rsidRPr="00653633">
        <w:rPr>
          <w:lang w:val="en-US"/>
        </w:rPr>
        <w:t xml:space="preserve">is </w:t>
      </w:r>
      <w:r>
        <w:rPr>
          <w:lang w:val="en-US"/>
        </w:rPr>
        <w:t>named</w:t>
      </w:r>
      <w:r w:rsidRPr="00653633">
        <w:rPr>
          <w:lang w:val="en-US"/>
        </w:rPr>
        <w:t xml:space="preserve"> template</w:t>
      </w:r>
      <w:r>
        <w:rPr>
          <w:lang w:val="en-US"/>
        </w:rPr>
        <w:t>1</w:t>
      </w:r>
      <w:r w:rsidRPr="00653633">
        <w:rPr>
          <w:lang w:val="en-US"/>
        </w:rPr>
        <w:t>-generated.docx</w:t>
      </w:r>
      <w:ins w:id="334" w:author="CELMER, JAN" w:date="2016-08-09T16:37:00Z">
        <w:r w:rsidR="004242C8">
          <w:rPr>
            <w:lang w:val="en-US"/>
          </w:rPr>
          <w:t xml:space="preserve">. </w:t>
        </w:r>
      </w:ins>
    </w:p>
    <w:p w:rsidR="00BC2EDD" w:rsidRPr="00653633" w:rsidRDefault="004242C8">
      <w:pPr>
        <w:ind w:firstLine="360"/>
        <w:jc w:val="both"/>
        <w:rPr>
          <w:lang w:val="en-US"/>
        </w:rPr>
        <w:pPrChange w:id="335" w:author="CELMER, JAN" w:date="2016-08-09T10:06:00Z">
          <w:pPr>
            <w:ind w:firstLine="360"/>
          </w:pPr>
        </w:pPrChange>
      </w:pPr>
      <w:ins w:id="336" w:author="CELMER, JAN" w:date="2016-08-09T16:37:00Z">
        <w:r>
          <w:rPr>
            <w:lang w:val="en-US"/>
          </w:rPr>
          <w:t>The following variables are also ready to be used by default:</w:t>
        </w:r>
      </w:ins>
    </w:p>
    <w:p w:rsidR="00BC2EDD" w:rsidRDefault="00BC2EDD" w:rsidP="00C725A9">
      <w:pPr>
        <w:numPr>
          <w:ilvl w:val="0"/>
          <w:numId w:val="4"/>
        </w:numPr>
        <w:rPr>
          <w:ins w:id="337" w:author="CELMER, JAN" w:date="2016-08-09T16:37:00Z"/>
          <w:lang w:val="en-US"/>
        </w:rPr>
      </w:pPr>
      <w:r w:rsidRPr="00653633">
        <w:rPr>
          <w:b/>
          <w:bCs/>
          <w:lang w:val="en-US"/>
        </w:rPr>
        <w:t>${date}</w:t>
      </w:r>
      <w:r w:rsidRPr="00653633">
        <w:rPr>
          <w:lang w:val="en-US"/>
        </w:rPr>
        <w:t xml:space="preserve"> is the date of the generation. The format of the date is 'yyyy-MM-dd-HHmmss'</w:t>
      </w:r>
    </w:p>
    <w:p w:rsidR="004242C8" w:rsidDel="003B5AFC" w:rsidRDefault="004242C8" w:rsidP="00906EF7">
      <w:pPr>
        <w:numPr>
          <w:ilvl w:val="0"/>
          <w:numId w:val="4"/>
        </w:numPr>
        <w:rPr>
          <w:ins w:id="338" w:author="CELMER, JAN" w:date="2016-08-09T16:38:00Z"/>
          <w:del w:id="339" w:author="FAURE, TRISTAN" w:date="2016-08-10T15:07:00Z"/>
          <w:lang w:val="en-US"/>
        </w:rPr>
      </w:pPr>
      <w:ins w:id="340" w:author="CELMER, JAN" w:date="2016-08-09T16:38:00Z">
        <w:del w:id="341" w:author="FAURE, TRISTAN" w:date="2016-08-10T15:07:00Z">
          <w:r w:rsidRPr="00906EF7" w:rsidDel="003B5AFC">
            <w:rPr>
              <w:b/>
              <w:bCs/>
              <w:lang w:val="en-US"/>
            </w:rPr>
            <w:delText>${</w:delText>
          </w:r>
        </w:del>
      </w:ins>
      <w:ins w:id="342" w:author="CELMER, JAN" w:date="2016-08-09T16:53:00Z">
        <w:del w:id="343" w:author="FAURE, TRISTAN" w:date="2016-08-10T15:07:00Z">
          <w:r w:rsidR="00B84E67" w:rsidDel="003B5AFC">
            <w:rPr>
              <w:b/>
              <w:bCs/>
              <w:lang w:val="en-US"/>
            </w:rPr>
            <w:delText>eclipse</w:delText>
          </w:r>
        </w:del>
      </w:ins>
      <w:ins w:id="344" w:author="CELMER, JAN" w:date="2016-08-09T16:52:00Z">
        <w:del w:id="345" w:author="FAURE, TRISTAN" w:date="2016-08-10T15:07:00Z">
          <w:r w:rsidR="00B84E67" w:rsidDel="003B5AFC">
            <w:rPr>
              <w:b/>
              <w:bCs/>
              <w:lang w:val="en-US"/>
            </w:rPr>
            <w:delText>_</w:delText>
          </w:r>
        </w:del>
      </w:ins>
      <w:ins w:id="346" w:author="CELMER, JAN" w:date="2016-08-09T16:53:00Z">
        <w:del w:id="347" w:author="FAURE, TRISTAN" w:date="2016-08-10T15:07:00Z">
          <w:r w:rsidR="00B84E67" w:rsidDel="003B5AFC">
            <w:rPr>
              <w:b/>
              <w:bCs/>
              <w:lang w:val="en-US"/>
            </w:rPr>
            <w:delText>home</w:delText>
          </w:r>
        </w:del>
      </w:ins>
      <w:ins w:id="348" w:author="CELMER, JAN" w:date="2016-08-09T16:38:00Z">
        <w:del w:id="349" w:author="FAURE, TRISTAN" w:date="2016-08-10T15:07:00Z">
          <w:r w:rsidRPr="00906EF7" w:rsidDel="003B5AFC">
            <w:rPr>
              <w:b/>
              <w:bCs/>
              <w:lang w:val="en-US"/>
            </w:rPr>
            <w:delText>}</w:delText>
          </w:r>
          <w:r w:rsidRPr="00906EF7" w:rsidDel="003B5AFC">
            <w:rPr>
              <w:lang w:val="en-US"/>
            </w:rPr>
            <w:delText xml:space="preserve"> </w:delText>
          </w:r>
        </w:del>
      </w:ins>
      <w:ins w:id="350" w:author="CELMER, JAN" w:date="2016-08-09T16:54:00Z">
        <w:del w:id="351" w:author="FAURE, TRISTAN" w:date="2016-08-10T15:07:00Z">
          <w:r w:rsidR="00B84E67" w:rsidDel="003B5AFC">
            <w:rPr>
              <w:lang w:val="en-US"/>
            </w:rPr>
            <w:delText>location of the eclipse you use</w:delText>
          </w:r>
        </w:del>
      </w:ins>
    </w:p>
    <w:p w:rsidR="004242C8" w:rsidRPr="00906EF7" w:rsidDel="003B5AFC" w:rsidRDefault="00B84E67" w:rsidP="00906EF7">
      <w:pPr>
        <w:numPr>
          <w:ilvl w:val="0"/>
          <w:numId w:val="4"/>
        </w:numPr>
        <w:rPr>
          <w:ins w:id="352" w:author="CELMER, JAN" w:date="2016-08-09T16:38:00Z"/>
          <w:del w:id="353" w:author="FAURE, TRISTAN" w:date="2016-08-10T15:07:00Z"/>
          <w:lang w:val="en-US"/>
        </w:rPr>
      </w:pPr>
      <w:ins w:id="354" w:author="CELMER, JAN" w:date="2016-08-09T16:38:00Z">
        <w:del w:id="355" w:author="FAURE, TRISTAN" w:date="2016-08-10T15:07:00Z">
          <w:r w:rsidRPr="00906EF7" w:rsidDel="003B5AFC">
            <w:rPr>
              <w:b/>
              <w:bCs/>
              <w:lang w:val="en-US"/>
            </w:rPr>
            <w:delText>${</w:delText>
          </w:r>
        </w:del>
      </w:ins>
      <w:ins w:id="356" w:author="CELMER, JAN" w:date="2016-08-09T16:53:00Z">
        <w:del w:id="357" w:author="FAURE, TRISTAN" w:date="2016-08-10T15:07:00Z">
          <w:r w:rsidDel="003B5AFC">
            <w:rPr>
              <w:b/>
              <w:bCs/>
              <w:lang w:val="en-US"/>
            </w:rPr>
            <w:delText>parent_loc</w:delText>
          </w:r>
        </w:del>
      </w:ins>
      <w:ins w:id="358" w:author="CELMER, JAN" w:date="2016-08-09T16:38:00Z">
        <w:del w:id="359" w:author="FAURE, TRISTAN" w:date="2016-08-10T15:07:00Z">
          <w:r w:rsidR="004242C8" w:rsidRPr="00906EF7" w:rsidDel="003B5AFC">
            <w:rPr>
              <w:b/>
              <w:bCs/>
              <w:lang w:val="en-US"/>
            </w:rPr>
            <w:delText>}</w:delText>
          </w:r>
          <w:r w:rsidR="004242C8" w:rsidRPr="00906EF7" w:rsidDel="003B5AFC">
            <w:rPr>
              <w:lang w:val="en-US"/>
            </w:rPr>
            <w:delText xml:space="preserve"> </w:delText>
          </w:r>
        </w:del>
      </w:ins>
      <w:ins w:id="360" w:author="CELMER, JAN" w:date="2016-08-10T11:33:00Z">
        <w:del w:id="361" w:author="FAURE, TRISTAN" w:date="2016-08-10T15:07:00Z">
          <w:r w:rsidR="00DE5EE8" w:rsidDel="003B5AFC">
            <w:rPr>
              <w:lang w:val="en-US"/>
            </w:rPr>
            <w:delText xml:space="preserve">location of the parent </w:delText>
          </w:r>
          <w:r w:rsidR="00906EF7" w:rsidDel="003B5AFC">
            <w:rPr>
              <w:lang w:val="en-US"/>
            </w:rPr>
            <w:delText>file of the project</w:delText>
          </w:r>
        </w:del>
      </w:ins>
    </w:p>
    <w:p w:rsidR="004242C8" w:rsidDel="003B5AFC" w:rsidRDefault="004242C8" w:rsidP="004242C8">
      <w:pPr>
        <w:numPr>
          <w:ilvl w:val="0"/>
          <w:numId w:val="4"/>
        </w:numPr>
        <w:rPr>
          <w:ins w:id="362" w:author="CELMER, JAN" w:date="2016-08-09T16:38:00Z"/>
          <w:del w:id="363" w:author="FAURE, TRISTAN" w:date="2016-08-10T15:07:00Z"/>
          <w:lang w:val="en-US"/>
        </w:rPr>
      </w:pPr>
      <w:ins w:id="364" w:author="CELMER, JAN" w:date="2016-08-09T16:38:00Z">
        <w:del w:id="365" w:author="FAURE, TRISTAN" w:date="2016-08-10T15:07:00Z">
          <w:r w:rsidRPr="00653633" w:rsidDel="003B5AFC">
            <w:rPr>
              <w:b/>
              <w:bCs/>
              <w:lang w:val="en-US"/>
            </w:rPr>
            <w:delText>${</w:delText>
          </w:r>
        </w:del>
      </w:ins>
      <w:ins w:id="366" w:author="CELMER, JAN" w:date="2016-08-09T16:53:00Z">
        <w:del w:id="367" w:author="FAURE, TRISTAN" w:date="2016-08-10T15:07:00Z">
          <w:r w:rsidR="00B84E67" w:rsidDel="003B5AFC">
            <w:rPr>
              <w:b/>
              <w:bCs/>
              <w:lang w:val="en-US"/>
            </w:rPr>
            <w:delText>project_loc</w:delText>
          </w:r>
        </w:del>
      </w:ins>
      <w:ins w:id="368" w:author="CELMER, JAN" w:date="2016-08-09T16:38:00Z">
        <w:del w:id="369" w:author="FAURE, TRISTAN" w:date="2016-08-10T15:07:00Z">
          <w:r w:rsidRPr="00653633" w:rsidDel="003B5AFC">
            <w:rPr>
              <w:b/>
              <w:bCs/>
              <w:lang w:val="en-US"/>
            </w:rPr>
            <w:delText>}</w:delText>
          </w:r>
          <w:r w:rsidRPr="00653633" w:rsidDel="003B5AFC">
            <w:rPr>
              <w:lang w:val="en-US"/>
            </w:rPr>
            <w:delText xml:space="preserve"> </w:delText>
          </w:r>
        </w:del>
      </w:ins>
      <w:ins w:id="370" w:author="CELMER, JAN" w:date="2016-08-09T16:56:00Z">
        <w:del w:id="371" w:author="FAURE, TRISTAN" w:date="2016-08-10T15:07:00Z">
          <w:r w:rsidR="00B84E67" w:rsidDel="003B5AFC">
            <w:rPr>
              <w:lang w:val="en-US"/>
            </w:rPr>
            <w:delText xml:space="preserve">location of </w:delText>
          </w:r>
        </w:del>
        <w:del w:id="372" w:author="FAURE, TRISTAN" w:date="2016-08-10T15:06:00Z">
          <w:r w:rsidR="00B84E67" w:rsidDel="003B5AFC">
            <w:rPr>
              <w:lang w:val="en-US"/>
            </w:rPr>
            <w:delText>your</w:delText>
          </w:r>
        </w:del>
        <w:del w:id="373" w:author="FAURE, TRISTAN" w:date="2016-08-10T15:07:00Z">
          <w:r w:rsidR="00B84E67" w:rsidDel="003B5AFC">
            <w:rPr>
              <w:lang w:val="en-US"/>
            </w:rPr>
            <w:delText xml:space="preserve"> project</w:delText>
          </w:r>
        </w:del>
      </w:ins>
    </w:p>
    <w:p w:rsidR="004242C8" w:rsidDel="003B5AFC" w:rsidRDefault="00B84E67" w:rsidP="00170525">
      <w:pPr>
        <w:numPr>
          <w:ilvl w:val="0"/>
          <w:numId w:val="4"/>
        </w:numPr>
        <w:rPr>
          <w:ins w:id="374" w:author="CELMER, JAN" w:date="2016-08-09T16:38:00Z"/>
          <w:del w:id="375" w:author="FAURE, TRISTAN" w:date="2016-08-10T15:07:00Z"/>
          <w:lang w:val="en-US"/>
        </w:rPr>
      </w:pPr>
      <w:ins w:id="376" w:author="CELMER, JAN" w:date="2016-08-09T16:38:00Z">
        <w:del w:id="377" w:author="FAURE, TRISTAN" w:date="2016-08-10T15:07:00Z">
          <w:r w:rsidRPr="00170525" w:rsidDel="003B5AFC">
            <w:rPr>
              <w:b/>
              <w:bCs/>
              <w:lang w:val="en-US"/>
            </w:rPr>
            <w:delText>${</w:delText>
          </w:r>
        </w:del>
      </w:ins>
      <w:ins w:id="378" w:author="CELMER, JAN" w:date="2016-08-09T16:53:00Z">
        <w:del w:id="379" w:author="FAURE, TRISTAN" w:date="2016-08-10T15:07:00Z">
          <w:r w:rsidRPr="00763915" w:rsidDel="003B5AFC">
            <w:rPr>
              <w:b/>
              <w:bCs/>
              <w:lang w:val="en-US"/>
            </w:rPr>
            <w:delText>workspace_loc</w:delText>
          </w:r>
        </w:del>
      </w:ins>
      <w:ins w:id="380" w:author="CELMER, JAN" w:date="2016-08-10T11:16:00Z">
        <w:del w:id="381" w:author="FAURE, TRISTAN" w:date="2016-08-10T15:07:00Z">
          <w:r w:rsidR="00DE5EE8" w:rsidRPr="00763915" w:rsidDel="003B5AFC">
            <w:rPr>
              <w:b/>
              <w:bCs/>
              <w:lang w:val="en-US"/>
            </w:rPr>
            <w:delText>}</w:delText>
          </w:r>
        </w:del>
      </w:ins>
      <w:ins w:id="382" w:author="CELMER, JAN" w:date="2016-08-09T16:38:00Z">
        <w:del w:id="383" w:author="FAURE, TRISTAN" w:date="2016-08-10T15:07:00Z">
          <w:r w:rsidR="004242C8" w:rsidRPr="003B5AFC" w:rsidDel="003B5AFC">
            <w:rPr>
              <w:lang w:val="en-US"/>
              <w:rPrChange w:id="384" w:author="FAURE, TRISTAN" w:date="2016-08-10T15:07:00Z">
                <w:rPr>
                  <w:lang w:val="en-US"/>
                </w:rPr>
              </w:rPrChange>
            </w:rPr>
            <w:delText xml:space="preserve"> </w:delText>
          </w:r>
        </w:del>
      </w:ins>
      <w:ins w:id="385" w:author="CELMER, JAN" w:date="2016-08-09T16:55:00Z">
        <w:del w:id="386" w:author="FAURE, TRISTAN" w:date="2016-08-10T15:07:00Z">
          <w:r w:rsidRPr="003B5AFC" w:rsidDel="003B5AFC">
            <w:rPr>
              <w:lang w:val="en-US"/>
              <w:rPrChange w:id="387" w:author="FAURE, TRISTAN" w:date="2016-08-10T15:07:00Z">
                <w:rPr>
                  <w:lang w:val="en-US"/>
                </w:rPr>
              </w:rPrChange>
            </w:rPr>
            <w:delText>location of the current workspace</w:delText>
          </w:r>
        </w:del>
      </w:ins>
    </w:p>
    <w:p w:rsidR="004242C8" w:rsidRPr="003B5AFC" w:rsidRDefault="004242C8" w:rsidP="00763915">
      <w:pPr>
        <w:numPr>
          <w:ilvl w:val="0"/>
          <w:numId w:val="4"/>
        </w:numPr>
        <w:rPr>
          <w:lang w:val="en-US"/>
          <w:rPrChange w:id="388" w:author="FAURE, TRISTAN" w:date="2016-08-10T15:07:00Z">
            <w:rPr>
              <w:lang w:val="en-US"/>
            </w:rPr>
          </w:rPrChange>
        </w:rPr>
      </w:pPr>
      <w:ins w:id="389" w:author="CELMER, JAN" w:date="2016-08-09T16:38:00Z">
        <w:r w:rsidRPr="00170525">
          <w:rPr>
            <w:b/>
            <w:bCs/>
            <w:lang w:val="en-US"/>
          </w:rPr>
          <w:t>${</w:t>
        </w:r>
      </w:ins>
      <w:ins w:id="390" w:author="CELMER, JAN" w:date="2016-08-09T16:53:00Z">
        <w:r w:rsidR="00B84E67" w:rsidRPr="00763915">
          <w:rPr>
            <w:b/>
            <w:bCs/>
            <w:lang w:val="en-US"/>
          </w:rPr>
          <w:t>input_directory</w:t>
        </w:r>
      </w:ins>
      <w:ins w:id="391" w:author="CELMER, JAN" w:date="2016-08-09T16:38:00Z">
        <w:r w:rsidRPr="00763915">
          <w:rPr>
            <w:b/>
            <w:bCs/>
            <w:lang w:val="en-US"/>
          </w:rPr>
          <w:t>}</w:t>
        </w:r>
        <w:r w:rsidRPr="003B5AFC">
          <w:rPr>
            <w:lang w:val="en-US"/>
            <w:rPrChange w:id="392" w:author="FAURE, TRISTAN" w:date="2016-08-10T15:07:00Z">
              <w:rPr>
                <w:lang w:val="en-US"/>
              </w:rPr>
            </w:rPrChange>
          </w:rPr>
          <w:t xml:space="preserve"> </w:t>
        </w:r>
      </w:ins>
      <w:ins w:id="393" w:author="CELMER, JAN" w:date="2016-08-10T09:35:00Z">
        <w:r w:rsidR="003E5F01" w:rsidRPr="003B5AFC">
          <w:rPr>
            <w:lang w:val="en-US"/>
            <w:rPrChange w:id="394" w:author="FAURE, TRISTAN" w:date="2016-08-10T15:07:00Z">
              <w:rPr>
                <w:lang w:val="en-US"/>
              </w:rPr>
            </w:rPrChange>
          </w:rPr>
          <w:t>location</w:t>
        </w:r>
      </w:ins>
      <w:ins w:id="395" w:author="FAURE, TRISTAN" w:date="2016-08-10T15:06:00Z">
        <w:r w:rsidR="003B5AFC" w:rsidRPr="003B5AFC">
          <w:rPr>
            <w:lang w:val="en-US"/>
            <w:rPrChange w:id="396" w:author="FAURE, TRISTAN" w:date="2016-08-10T15:07:00Z">
              <w:rPr>
                <w:lang w:val="en-US"/>
              </w:rPr>
            </w:rPrChange>
          </w:rPr>
          <w:t xml:space="preserve"> directory</w:t>
        </w:r>
      </w:ins>
      <w:ins w:id="397" w:author="CELMER, JAN" w:date="2016-08-10T09:35:00Z">
        <w:r w:rsidR="003E5F01" w:rsidRPr="003B5AFC">
          <w:rPr>
            <w:lang w:val="en-US"/>
            <w:rPrChange w:id="398" w:author="FAURE, TRISTAN" w:date="2016-08-10T15:07:00Z">
              <w:rPr>
                <w:lang w:val="en-US"/>
              </w:rPr>
            </w:rPrChange>
          </w:rPr>
          <w:t xml:space="preserve"> of the </w:t>
        </w:r>
      </w:ins>
      <w:ins w:id="399" w:author="CELMER, JAN" w:date="2016-08-10T11:34:00Z">
        <w:r w:rsidR="00906EF7" w:rsidRPr="003B5AFC">
          <w:rPr>
            <w:lang w:val="en-US"/>
            <w:rPrChange w:id="400" w:author="FAURE, TRISTAN" w:date="2016-08-10T15:07:00Z">
              <w:rPr>
                <w:lang w:val="en-US"/>
              </w:rPr>
            </w:rPrChange>
          </w:rPr>
          <w:t>template</w:t>
        </w:r>
      </w:ins>
    </w:p>
    <w:p w:rsidR="00BC2EDD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ind w:firstLine="360"/>
        <w:rPr>
          <w:lang w:val="en-US"/>
        </w:rPr>
      </w:pPr>
      <w:r w:rsidRPr="00653633">
        <w:rPr>
          <w:lang w:val="en-US"/>
        </w:rPr>
        <w:t>Example</w:t>
      </w:r>
      <w:del w:id="401" w:author="CELMER, JAN" w:date="2016-08-08T18:15:00Z">
        <w:r w:rsidRPr="00653633" w:rsidDel="00C62BB1">
          <w:rPr>
            <w:lang w:val="en-US"/>
          </w:rPr>
          <w:delText xml:space="preserve"> </w:delText>
        </w:r>
      </w:del>
      <w:r w:rsidRPr="00653633">
        <w:rPr>
          <w:lang w:val="en-US"/>
        </w:rPr>
        <w:t xml:space="preserve">: </w:t>
      </w:r>
    </w:p>
    <w:p w:rsidR="00BC2EDD" w:rsidRPr="003B5AFC" w:rsidRDefault="00BC2EDD" w:rsidP="003B5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ind w:firstLine="360"/>
        <w:rPr>
          <w:lang w:val="en-US"/>
          <w:rPrChange w:id="402" w:author="FAURE, TRISTAN" w:date="2016-08-10T15:07:00Z">
            <w:rPr/>
          </w:rPrChange>
        </w:rPr>
        <w:pPrChange w:id="403" w:author="FAURE, TRISTAN" w:date="2016-08-10T15:07:00Z">
          <w:pPr>
            <w:pStyle w:val="gendoccode"/>
          </w:pPr>
        </w:pPrChange>
      </w:pPr>
      <w:r w:rsidRPr="003B5AFC">
        <w:rPr>
          <w:lang w:val="en-US"/>
          <w:rPrChange w:id="404" w:author="FAURE, TRISTAN" w:date="2016-08-10T15:07:00Z">
            <w:rPr/>
          </w:rPrChange>
        </w:rPr>
        <w:t>&lt;output path='${</w:t>
      </w:r>
      <w:ins w:id="405" w:author="FAURE, TRISTAN" w:date="2016-08-10T15:07:00Z">
        <w:r w:rsidR="003B5AFC" w:rsidRPr="003B5AFC">
          <w:rPr>
            <w:bCs/>
            <w:lang w:val="en-US"/>
            <w:rPrChange w:id="406" w:author="FAURE, TRISTAN" w:date="2016-08-10T15:08:00Z">
              <w:rPr/>
            </w:rPrChange>
          </w:rPr>
          <w:t>input_directory</w:t>
        </w:r>
      </w:ins>
      <w:del w:id="407" w:author="FAURE, TRISTAN" w:date="2016-08-10T15:07:00Z">
        <w:r w:rsidRPr="003B5AFC" w:rsidDel="003B5AFC">
          <w:rPr>
            <w:lang w:val="en-US"/>
            <w:rPrChange w:id="408" w:author="FAURE, TRISTAN" w:date="2016-08-10T15:07:00Z">
              <w:rPr/>
            </w:rPrChange>
          </w:rPr>
          <w:delText>project_loc</w:delText>
        </w:r>
      </w:del>
      <w:r w:rsidRPr="003B5AFC">
        <w:rPr>
          <w:lang w:val="en-US"/>
          <w:rPrChange w:id="409" w:author="FAURE, TRISTAN" w:date="2016-08-10T15:07:00Z">
            <w:rPr/>
          </w:rPrChange>
        </w:rPr>
        <w:t>}/${input}-generated-${date}.docx' /&gt;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firstLine="360"/>
        <w:rPr>
          <w:lang w:val="en-US"/>
        </w:rPr>
      </w:pPr>
      <w:r w:rsidRPr="00653633">
        <w:rPr>
          <w:lang w:val="en-US"/>
        </w:rPr>
        <w:t xml:space="preserve">Result </w:t>
      </w:r>
      <w:r>
        <w:rPr>
          <w:lang w:val="en-US"/>
        </w:rPr>
        <w:t xml:space="preserve">file </w:t>
      </w:r>
      <w:del w:id="410" w:author="CELMER, JAN" w:date="2016-08-09T09:44:00Z">
        <w:r w:rsidRPr="00653633" w:rsidDel="00EC491F">
          <w:rPr>
            <w:lang w:val="en-US"/>
          </w:rPr>
          <w:delText xml:space="preserve">for </w:delText>
        </w:r>
      </w:del>
      <w:r w:rsidRPr="00653633">
        <w:rPr>
          <w:lang w:val="en-US"/>
        </w:rPr>
        <w:t>example</w:t>
      </w:r>
      <w:del w:id="411" w:author="CELMER, JAN" w:date="2016-08-08T18:15:00Z">
        <w:r w:rsidRPr="00653633" w:rsidDel="00C62BB1">
          <w:rPr>
            <w:lang w:val="en-US"/>
          </w:rPr>
          <w:delText xml:space="preserve"> </w:delText>
        </w:r>
      </w:del>
      <w:r w:rsidRPr="00653633">
        <w:rPr>
          <w:lang w:val="en-US"/>
        </w:rPr>
        <w:t>: template-generated-2014-08-02-093707.docx</w:t>
      </w:r>
    </w:p>
    <w:p w:rsidR="00BC2EDD" w:rsidRPr="00653633" w:rsidRDefault="00BC2EDD" w:rsidP="00BC2EDD">
      <w:pPr>
        <w:pStyle w:val="Titre2"/>
        <w:rPr>
          <w:lang w:val="en-US"/>
        </w:rPr>
      </w:pPr>
      <w:bookmarkStart w:id="412" w:name="_Toc404069116"/>
      <w:bookmarkStart w:id="413" w:name="_Toc404180640"/>
      <w:bookmarkStart w:id="414" w:name="_Toc458604848"/>
      <w:r w:rsidRPr="00653633">
        <w:rPr>
          <w:lang w:val="en-US"/>
        </w:rPr>
        <w:lastRenderedPageBreak/>
        <w:t>Use of variables inside parameters</w:t>
      </w:r>
      <w:bookmarkEnd w:id="412"/>
      <w:bookmarkEnd w:id="413"/>
      <w:bookmarkEnd w:id="414"/>
    </w:p>
    <w:p w:rsidR="00BC2EDD" w:rsidRPr="00653633" w:rsidRDefault="00BC2EDD" w:rsidP="00BC2EDD">
      <w:pPr>
        <w:rPr>
          <w:lang w:val="en-US"/>
        </w:rPr>
      </w:pPr>
      <w:r w:rsidRPr="00653633">
        <w:rPr>
          <w:lang w:val="en-US"/>
        </w:rPr>
        <w:t>It is also possible to use variables defined in project of the document</w:t>
      </w:r>
      <w:ins w:id="415" w:author="CELMER, JAN" w:date="2016-08-09T09:44:00Z">
        <w:r w:rsidR="00EC491F">
          <w:rPr>
            <w:lang w:val="en-US"/>
          </w:rPr>
          <w:t>.</w:t>
        </w:r>
      </w:ins>
    </w:p>
    <w:p w:rsidR="00BC2EDD" w:rsidRPr="00653633" w:rsidRDefault="00BC2EDD">
      <w:pPr>
        <w:jc w:val="both"/>
        <w:rPr>
          <w:lang w:val="en-US"/>
        </w:rPr>
        <w:pPrChange w:id="416" w:author="CELMER, JAN" w:date="2016-08-09T10:02:00Z">
          <w:pPr/>
        </w:pPrChange>
      </w:pPr>
      <w:r w:rsidRPr="00653633">
        <w:rPr>
          <w:lang w:val="en-US"/>
        </w:rPr>
        <w:t>From the project on Project</w:t>
      </w:r>
      <w:ins w:id="417" w:author="CELMER, JAN" w:date="2016-08-09T09:44:00Z">
        <w:r w:rsidR="00EC491F">
          <w:rPr>
            <w:lang w:val="en-US"/>
          </w:rPr>
          <w:t xml:space="preserve"> </w:t>
        </w:r>
      </w:ins>
      <w:r w:rsidRPr="00653633">
        <w:rPr>
          <w:lang w:val="en-US"/>
        </w:rPr>
        <w:t>Explorer view, right click &gt; Properties &gt; Resource &gt; Linked Resources &gt; Path Variables</w:t>
      </w:r>
    </w:p>
    <w:p w:rsidR="00BC2EDD" w:rsidRPr="00653633" w:rsidRDefault="00BC2EDD" w:rsidP="00BC2EDD">
      <w:pPr>
        <w:rPr>
          <w:lang w:val="en-US"/>
        </w:rPr>
      </w:pPr>
      <w:r w:rsidRPr="00653633">
        <w:rPr>
          <w:noProof/>
          <w:lang w:val="en-US"/>
        </w:rPr>
        <w:drawing>
          <wp:inline distT="0" distB="0" distL="0" distR="0" wp14:anchorId="062A9EBC" wp14:editId="2C184CD1">
            <wp:extent cx="5661081" cy="2160240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081" cy="216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EDD" w:rsidRPr="00653633" w:rsidRDefault="00BC2EDD">
      <w:pPr>
        <w:jc w:val="both"/>
        <w:rPr>
          <w:lang w:val="en-US"/>
        </w:rPr>
        <w:pPrChange w:id="418" w:author="CELMER, JAN" w:date="2016-08-09T10:02:00Z">
          <w:pPr/>
        </w:pPrChange>
      </w:pPr>
      <w:r w:rsidRPr="00653633">
        <w:rPr>
          <w:lang w:val="en-US"/>
        </w:rPr>
        <w:t>Predefined variables or user variables can be used in the template.</w:t>
      </w:r>
      <w:r>
        <w:rPr>
          <w:lang w:val="en-US"/>
        </w:rPr>
        <w:t xml:space="preserve"> They are </w:t>
      </w:r>
      <w:r w:rsidRPr="003721D7">
        <w:rPr>
          <w:lang w:val="en-US"/>
        </w:rPr>
        <w:t>NOT case-sensitive.</w:t>
      </w:r>
    </w:p>
    <w:p w:rsidR="00BC2EDD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lang w:val="en-US"/>
        </w:rPr>
      </w:pPr>
      <w:r w:rsidRPr="00653633">
        <w:rPr>
          <w:u w:val="single"/>
          <w:lang w:val="en-US"/>
        </w:rPr>
        <w:t>Example</w:t>
      </w:r>
      <w:r w:rsidRPr="00653633">
        <w:rPr>
          <w:lang w:val="en-US"/>
        </w:rPr>
        <w:t xml:space="preserve"> :</w:t>
      </w:r>
      <w:r w:rsidRPr="00653633">
        <w:rPr>
          <w:lang w:val="en-US"/>
        </w:rPr>
        <w:tab/>
      </w:r>
    </w:p>
    <w:p w:rsidR="00BC2EDD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Style w:val="gendoccodeCar"/>
          <w:sz w:val="20"/>
        </w:rPr>
      </w:pPr>
      <w:r w:rsidRPr="003721D7">
        <w:rPr>
          <w:rStyle w:val="gendoccodeCar"/>
          <w:sz w:val="20"/>
        </w:rPr>
        <w:t>&lt;output path='</w:t>
      </w:r>
      <w:r w:rsidRPr="003721D7">
        <w:rPr>
          <w:rStyle w:val="gendoccodeCar"/>
          <w:color w:val="2F5897" w:themeColor="text2"/>
          <w:sz w:val="20"/>
        </w:rPr>
        <w:t>${project_loc}</w:t>
      </w:r>
      <w:r w:rsidRPr="003721D7">
        <w:rPr>
          <w:rStyle w:val="gendoccodeCar"/>
          <w:sz w:val="20"/>
        </w:rPr>
        <w:t>/${input}-generated.docx' /&gt;</w:t>
      </w:r>
    </w:p>
    <w:p w:rsidR="00906EF7" w:rsidRDefault="00906EF7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Style w:val="gendoccodeCar"/>
          <w:sz w:val="20"/>
        </w:rPr>
      </w:pPr>
    </w:p>
    <w:p w:rsidR="00906EF7" w:rsidRDefault="00906EF7">
      <w:pPr>
        <w:pStyle w:val="Titre2"/>
        <w:rPr>
          <w:ins w:id="419" w:author="CELMER, JAN" w:date="2016-08-10T11:38:00Z"/>
          <w:lang w:val="en-US"/>
        </w:rPr>
        <w:pPrChange w:id="420" w:author="CELMER, JAN" w:date="2016-08-10T11:38:00Z">
          <w:pPr>
            <w:pStyle w:val="Titre1"/>
          </w:pPr>
        </w:pPrChange>
      </w:pPr>
      <w:bookmarkStart w:id="421" w:name="_&lt;context&gt;_tag_:"/>
      <w:bookmarkStart w:id="422" w:name="_Toc404069117"/>
      <w:bookmarkStart w:id="423" w:name="_Toc404180641"/>
      <w:bookmarkStart w:id="424" w:name="_Toc458604849"/>
      <w:bookmarkEnd w:id="421"/>
      <w:ins w:id="425" w:author="CELMER, JAN" w:date="2016-08-10T11:38:00Z">
        <w:r>
          <w:rPr>
            <w:lang w:val="en-US"/>
          </w:rPr>
          <w:t>Variables stored in another file</w:t>
        </w:r>
        <w:bookmarkEnd w:id="424"/>
      </w:ins>
    </w:p>
    <w:p w:rsidR="00906EF7" w:rsidRDefault="00906EF7">
      <w:pPr>
        <w:jc w:val="both"/>
        <w:rPr>
          <w:ins w:id="426" w:author="CELMER, JAN" w:date="2016-08-10T11:43:00Z"/>
          <w:lang w:val="en-US"/>
        </w:rPr>
        <w:pPrChange w:id="427" w:author="CELMER, JAN" w:date="2016-08-10T11:40:00Z">
          <w:pPr>
            <w:pStyle w:val="Titre1"/>
          </w:pPr>
        </w:pPrChange>
      </w:pPr>
      <w:ins w:id="428" w:author="CELMER, JAN" w:date="2016-08-10T11:39:00Z">
        <w:r>
          <w:rPr>
            <w:lang w:val="en-US"/>
          </w:rPr>
          <w:t xml:space="preserve">As you may need to put many additional variables inside your project, in order </w:t>
        </w:r>
      </w:ins>
      <w:ins w:id="429" w:author="CELMER, JAN" w:date="2016-08-10T11:40:00Z">
        <w:r>
          <w:rPr>
            <w:lang w:val="en-US"/>
          </w:rPr>
          <w:t xml:space="preserve">to </w:t>
        </w:r>
      </w:ins>
      <w:ins w:id="430" w:author="CELMER, JAN" w:date="2016-08-10T11:42:00Z">
        <w:r>
          <w:rPr>
            <w:lang w:val="en-US"/>
          </w:rPr>
          <w:t>make the config tag more readable</w:t>
        </w:r>
      </w:ins>
      <w:ins w:id="431" w:author="FAURE, TRISTAN" w:date="2016-08-10T15:08:00Z">
        <w:r w:rsidR="00170525">
          <w:rPr>
            <w:lang w:val="en-US"/>
          </w:rPr>
          <w:t xml:space="preserve"> and more reusable</w:t>
        </w:r>
      </w:ins>
      <w:ins w:id="432" w:author="CELMER, JAN" w:date="2016-08-10T11:42:00Z">
        <w:r>
          <w:rPr>
            <w:lang w:val="en-US"/>
          </w:rPr>
          <w:t xml:space="preserve">, you can </w:t>
        </w:r>
        <w:del w:id="433" w:author="FAURE, TRISTAN" w:date="2016-08-10T15:08:00Z">
          <w:r w:rsidDel="00170525">
            <w:rPr>
              <w:lang w:val="en-US"/>
            </w:rPr>
            <w:delText xml:space="preserve">now </w:delText>
          </w:r>
        </w:del>
        <w:r>
          <w:rPr>
            <w:lang w:val="en-US"/>
          </w:rPr>
          <w:t>put the variables in a file with .</w:t>
        </w:r>
      </w:ins>
      <w:ins w:id="434" w:author="CELMER, JAN" w:date="2016-08-10T11:43:00Z">
        <w:r>
          <w:rPr>
            <w:lang w:val="en-US"/>
          </w:rPr>
          <w:t>properties extension.</w:t>
        </w:r>
      </w:ins>
      <w:ins w:id="435" w:author="CELMER, JAN" w:date="2016-08-10T11:45:00Z">
        <w:r w:rsidR="00434DC6">
          <w:rPr>
            <w:lang w:val="en-US"/>
          </w:rPr>
          <w:t xml:space="preserve"> To access the content of this file you should add </w:t>
        </w:r>
      </w:ins>
      <w:ins w:id="436" w:author="CELMER, JAN" w:date="2016-08-10T11:46:00Z">
        <w:r w:rsidR="00434DC6">
          <w:rPr>
            <w:lang w:val="en-US"/>
          </w:rPr>
          <w:t>the</w:t>
        </w:r>
      </w:ins>
      <w:ins w:id="437" w:author="CELMER, JAN" w:date="2016-08-10T11:45:00Z">
        <w:r w:rsidR="00434DC6">
          <w:rPr>
            <w:lang w:val="en-US"/>
          </w:rPr>
          <w:t xml:space="preserve"> </w:t>
        </w:r>
      </w:ins>
      <w:ins w:id="438" w:author="CELMER, JAN" w:date="2016-08-10T11:46:00Z">
        <w:r w:rsidR="00434DC6">
          <w:rPr>
            <w:rStyle w:val="gendoccodeCar"/>
          </w:rPr>
          <w:t>&lt;properties</w:t>
        </w:r>
        <w:r w:rsidR="00434DC6" w:rsidRPr="00653633">
          <w:rPr>
            <w:rStyle w:val="gendoccodeCar"/>
          </w:rPr>
          <w:t>&gt;</w:t>
        </w:r>
        <w:r w:rsidR="00434DC6" w:rsidRPr="00434DC6">
          <w:rPr>
            <w:rStyle w:val="gendoccodeCar"/>
            <w:rFonts w:asciiTheme="minorHAnsi" w:hAnsiTheme="minorHAnsi"/>
            <w:b w:val="0"/>
            <w:rPrChange w:id="439" w:author="CELMER, JAN" w:date="2016-08-10T11:46:00Z">
              <w:rPr>
                <w:rStyle w:val="gendoccodeCar"/>
                <w:b/>
                <w:bCs/>
              </w:rPr>
            </w:rPrChange>
          </w:rPr>
          <w:t xml:space="preserve"> tag in</w:t>
        </w:r>
        <w:r w:rsidR="00434DC6" w:rsidRPr="00430674">
          <w:rPr>
            <w:lang w:val="en-US"/>
          </w:rPr>
          <w:t xml:space="preserve"> </w:t>
        </w:r>
      </w:ins>
      <w:ins w:id="440" w:author="CELMER, JAN" w:date="2016-08-10T11:47:00Z">
        <w:r w:rsidR="00434DC6">
          <w:rPr>
            <w:lang w:val="en-US"/>
          </w:rPr>
          <w:t>the following manner:</w:t>
        </w:r>
      </w:ins>
    </w:p>
    <w:p w:rsidR="00434DC6" w:rsidRDefault="00906EF7" w:rsidP="00434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ins w:id="441" w:author="CELMER, JAN" w:date="2016-08-10T11:45:00Z"/>
          <w:lang w:val="en-US"/>
        </w:rPr>
      </w:pPr>
      <w:ins w:id="442" w:author="CELMER, JAN" w:date="2016-08-10T11:43:00Z">
        <w:r>
          <w:rPr>
            <w:lang w:val="en-US"/>
          </w:rPr>
          <w:t xml:space="preserve"> </w:t>
        </w:r>
      </w:ins>
      <w:ins w:id="443" w:author="CELMER, JAN" w:date="2016-08-10T11:42:00Z">
        <w:r>
          <w:rPr>
            <w:lang w:val="en-US"/>
          </w:rPr>
          <w:t xml:space="preserve"> </w:t>
        </w:r>
      </w:ins>
      <w:ins w:id="444" w:author="CELMER, JAN" w:date="2016-08-10T11:45:00Z">
        <w:r w:rsidR="00434DC6" w:rsidRPr="00653633">
          <w:rPr>
            <w:u w:val="single"/>
            <w:lang w:val="en-US"/>
          </w:rPr>
          <w:t>Example</w:t>
        </w:r>
        <w:r w:rsidR="00434DC6" w:rsidRPr="00653633">
          <w:rPr>
            <w:lang w:val="en-US"/>
          </w:rPr>
          <w:t xml:space="preserve"> :</w:t>
        </w:r>
        <w:r w:rsidR="00434DC6" w:rsidRPr="00653633">
          <w:rPr>
            <w:lang w:val="en-US"/>
          </w:rPr>
          <w:tab/>
        </w:r>
      </w:ins>
    </w:p>
    <w:p w:rsidR="00434DC6" w:rsidRDefault="00434DC6" w:rsidP="00434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ins w:id="445" w:author="CELMER, JAN" w:date="2016-08-10T11:45:00Z"/>
          <w:rStyle w:val="gendoccodeCar"/>
          <w:sz w:val="20"/>
        </w:rPr>
      </w:pPr>
      <w:ins w:id="446" w:author="CELMER, JAN" w:date="2016-08-10T11:45:00Z">
        <w:r>
          <w:rPr>
            <w:rStyle w:val="gendoccodeCar"/>
            <w:sz w:val="20"/>
          </w:rPr>
          <w:t>&lt;</w:t>
        </w:r>
      </w:ins>
      <w:ins w:id="447" w:author="CELMER, JAN" w:date="2016-08-10T11:47:00Z">
        <w:r>
          <w:rPr>
            <w:rStyle w:val="gendoccodeCar"/>
            <w:sz w:val="20"/>
          </w:rPr>
          <w:t>properties</w:t>
        </w:r>
      </w:ins>
      <w:ins w:id="448" w:author="CELMER, JAN" w:date="2016-08-10T11:45:00Z">
        <w:r w:rsidRPr="003721D7">
          <w:rPr>
            <w:rStyle w:val="gendoccodeCar"/>
            <w:sz w:val="20"/>
          </w:rPr>
          <w:t xml:space="preserve"> path='</w:t>
        </w:r>
        <w:r w:rsidRPr="003721D7">
          <w:rPr>
            <w:rStyle w:val="gendoccodeCar"/>
            <w:color w:val="2F5897" w:themeColor="text2"/>
            <w:sz w:val="20"/>
          </w:rPr>
          <w:t>${</w:t>
        </w:r>
      </w:ins>
      <w:ins w:id="449" w:author="CELMER, JAN" w:date="2016-08-10T11:47:00Z">
        <w:r>
          <w:rPr>
            <w:rStyle w:val="gendoccodeCar"/>
            <w:color w:val="2F5897" w:themeColor="text2"/>
            <w:sz w:val="20"/>
          </w:rPr>
          <w:t>input_directory</w:t>
        </w:r>
      </w:ins>
      <w:ins w:id="450" w:author="CELMER, JAN" w:date="2016-08-10T11:45:00Z">
        <w:r w:rsidRPr="003721D7">
          <w:rPr>
            <w:rStyle w:val="gendoccodeCar"/>
            <w:color w:val="2F5897" w:themeColor="text2"/>
            <w:sz w:val="20"/>
          </w:rPr>
          <w:t>}</w:t>
        </w:r>
        <w:r w:rsidRPr="003721D7">
          <w:rPr>
            <w:rStyle w:val="gendoccodeCar"/>
            <w:sz w:val="20"/>
          </w:rPr>
          <w:t>/</w:t>
        </w:r>
      </w:ins>
      <w:ins w:id="451" w:author="CELMER, JAN" w:date="2016-08-10T11:47:00Z">
        <w:r>
          <w:rPr>
            <w:rStyle w:val="gendoccodeCar"/>
            <w:sz w:val="20"/>
          </w:rPr>
          <w:t>vars</w:t>
        </w:r>
      </w:ins>
      <w:ins w:id="452" w:author="CELMER, JAN" w:date="2016-08-10T11:45:00Z">
        <w:r w:rsidRPr="003721D7">
          <w:rPr>
            <w:rStyle w:val="gendoccodeCar"/>
            <w:sz w:val="20"/>
          </w:rPr>
          <w:t>.</w:t>
        </w:r>
      </w:ins>
      <w:ins w:id="453" w:author="CELMER, JAN" w:date="2016-08-10T11:47:00Z">
        <w:r>
          <w:rPr>
            <w:rStyle w:val="gendoccodeCar"/>
            <w:sz w:val="20"/>
          </w:rPr>
          <w:t>properties</w:t>
        </w:r>
      </w:ins>
      <w:ins w:id="454" w:author="CELMER, JAN" w:date="2016-08-10T11:45:00Z">
        <w:r w:rsidRPr="003721D7">
          <w:rPr>
            <w:rStyle w:val="gendoccodeCar"/>
            <w:sz w:val="20"/>
          </w:rPr>
          <w:t>' /&gt;</w:t>
        </w:r>
      </w:ins>
    </w:p>
    <w:p w:rsidR="00906EF7" w:rsidRDefault="002B1E1E">
      <w:pPr>
        <w:jc w:val="both"/>
        <w:rPr>
          <w:ins w:id="455" w:author="CELMER, JAN" w:date="2016-08-10T13:00:00Z"/>
          <w:lang w:val="en-US"/>
        </w:rPr>
        <w:pPrChange w:id="456" w:author="CELMER, JAN" w:date="2016-08-10T11:40:00Z">
          <w:pPr>
            <w:pStyle w:val="Titre1"/>
          </w:pPr>
        </w:pPrChange>
      </w:pPr>
      <w:ins w:id="457" w:author="CELMER, JAN" w:date="2016-08-10T11:48:00Z">
        <w:r>
          <w:rPr>
            <w:lang w:val="en-US"/>
          </w:rPr>
          <w:t xml:space="preserve">Where the </w:t>
        </w:r>
      </w:ins>
      <w:ins w:id="458" w:author="CELMER, JAN" w:date="2016-08-10T11:49:00Z">
        <w:r>
          <w:rPr>
            <w:rStyle w:val="gendoccodeCar"/>
            <w:sz w:val="20"/>
          </w:rPr>
          <w:t>vars</w:t>
        </w:r>
        <w:r w:rsidRPr="003721D7">
          <w:rPr>
            <w:rStyle w:val="gendoccodeCar"/>
            <w:sz w:val="20"/>
          </w:rPr>
          <w:t>.</w:t>
        </w:r>
        <w:r>
          <w:rPr>
            <w:rStyle w:val="gendoccodeCar"/>
            <w:sz w:val="20"/>
          </w:rPr>
          <w:t>properties</w:t>
        </w:r>
        <w:r w:rsidRPr="003721D7">
          <w:rPr>
            <w:rStyle w:val="gendoccodeCar"/>
            <w:sz w:val="20"/>
          </w:rPr>
          <w:t xml:space="preserve"> </w:t>
        </w:r>
      </w:ins>
      <w:ins w:id="459" w:author="CELMER, JAN" w:date="2016-08-10T11:48:00Z">
        <w:r>
          <w:rPr>
            <w:lang w:val="en-US"/>
          </w:rPr>
          <w:t xml:space="preserve">may have </w:t>
        </w:r>
      </w:ins>
      <w:ins w:id="460" w:author="CELMER, JAN" w:date="2016-08-10T11:49:00Z">
        <w:r>
          <w:rPr>
            <w:lang w:val="en-US"/>
          </w:rPr>
          <w:t>the</w:t>
        </w:r>
      </w:ins>
      <w:ins w:id="461" w:author="CELMER, JAN" w:date="2016-08-10T11:48:00Z">
        <w:r>
          <w:rPr>
            <w:lang w:val="en-US"/>
          </w:rPr>
          <w:t xml:space="preserve"> </w:t>
        </w:r>
      </w:ins>
      <w:ins w:id="462" w:author="CELMER, JAN" w:date="2016-08-10T11:49:00Z">
        <w:r>
          <w:rPr>
            <w:lang w:val="en-US"/>
          </w:rPr>
          <w:t>content like</w:t>
        </w:r>
      </w:ins>
      <w:ins w:id="463" w:author="CELMER, JAN" w:date="2016-08-10T13:00:00Z">
        <w:r w:rsidR="00B37B4B">
          <w:rPr>
            <w:lang w:val="en-US"/>
          </w:rPr>
          <w:t xml:space="preserve"> this</w:t>
        </w:r>
      </w:ins>
      <w:ins w:id="464" w:author="CELMER, JAN" w:date="2016-08-10T11:49:00Z">
        <w:r>
          <w:rPr>
            <w:lang w:val="en-US"/>
          </w:rPr>
          <w:t>:</w:t>
        </w:r>
      </w:ins>
    </w:p>
    <w:p w:rsidR="004101B4" w:rsidRDefault="004101B4" w:rsidP="00410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ins w:id="465" w:author="CELMER, JAN" w:date="2016-08-10T13:19:00Z"/>
          <w:lang w:val="en-US"/>
        </w:rPr>
      </w:pPr>
      <w:ins w:id="466" w:author="CELMER, JAN" w:date="2016-08-10T13:19:00Z">
        <w:r>
          <w:rPr>
            <w:lang w:val="en-US"/>
          </w:rPr>
          <w:t xml:space="preserve">  </w:t>
        </w:r>
        <w:r w:rsidRPr="00653633">
          <w:rPr>
            <w:u w:val="single"/>
            <w:lang w:val="en-US"/>
          </w:rPr>
          <w:t>Example</w:t>
        </w:r>
        <w:r w:rsidRPr="00653633">
          <w:rPr>
            <w:lang w:val="en-US"/>
          </w:rPr>
          <w:t xml:space="preserve"> :</w:t>
        </w:r>
        <w:r w:rsidRPr="00653633">
          <w:rPr>
            <w:lang w:val="en-US"/>
          </w:rPr>
          <w:tab/>
        </w:r>
      </w:ins>
    </w:p>
    <w:p w:rsidR="004101B4" w:rsidRPr="004101B4" w:rsidRDefault="004101B4" w:rsidP="00410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ins w:id="467" w:author="CELMER, JAN" w:date="2016-08-10T13:19:00Z"/>
          <w:rFonts w:ascii="Courier New" w:hAnsi="Courier New" w:cs="Courier New"/>
          <w:b/>
          <w:lang w:val="en-US"/>
          <w:rPrChange w:id="468" w:author="CELMER, JAN" w:date="2016-08-10T13:20:00Z">
            <w:rPr>
              <w:ins w:id="469" w:author="CELMER, JAN" w:date="2016-08-10T13:19:00Z"/>
              <w:lang w:val="en-US"/>
            </w:rPr>
          </w:rPrChange>
        </w:rPr>
      </w:pPr>
      <w:ins w:id="470" w:author="CELMER, JAN" w:date="2016-08-10T13:19:00Z">
        <w:r w:rsidRPr="004101B4">
          <w:rPr>
            <w:rFonts w:ascii="Courier New" w:hAnsi="Courier New" w:cs="Courier New"/>
            <w:b/>
            <w:lang w:val="en-US"/>
            <w:rPrChange w:id="471" w:author="CELMER, JAN" w:date="2016-08-10T13:20:00Z">
              <w:rPr>
                <w:lang w:val="en-US"/>
              </w:rPr>
            </w:rPrChange>
          </w:rPr>
          <w:t>output_generat</w:t>
        </w:r>
        <w:r>
          <w:rPr>
            <w:rFonts w:ascii="Courier New" w:hAnsi="Courier New" w:cs="Courier New"/>
            <w:b/>
            <w:lang w:val="en-US"/>
          </w:rPr>
          <w:t>ion=</w:t>
        </w:r>
      </w:ins>
      <w:ins w:id="472" w:author="CELMER, JAN" w:date="2016-08-10T13:20:00Z">
        <w:r>
          <w:rPr>
            <w:rFonts w:ascii="Courier New" w:hAnsi="Courier New" w:cs="Courier New"/>
            <w:b/>
            <w:lang w:val="en-US"/>
          </w:rPr>
          <w:t>${workspace_loc}</w:t>
        </w:r>
      </w:ins>
      <w:ins w:id="473" w:author="CELMER, JAN" w:date="2016-08-10T13:19:00Z">
        <w:r w:rsidRPr="004101B4">
          <w:rPr>
            <w:rFonts w:ascii="Courier New" w:hAnsi="Courier New" w:cs="Courier New"/>
            <w:b/>
            <w:lang w:val="en-US"/>
            <w:rPrChange w:id="474" w:author="CELMER, JAN" w:date="2016-08-10T13:20:00Z">
              <w:rPr>
                <w:lang w:val="en-US"/>
              </w:rPr>
            </w:rPrChange>
          </w:rPr>
          <w:t>/generated-${date}.docx</w:t>
        </w:r>
      </w:ins>
    </w:p>
    <w:p w:rsidR="004101B4" w:rsidRPr="004101B4" w:rsidRDefault="004101B4" w:rsidP="00410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ins w:id="475" w:author="CELMER, JAN" w:date="2016-08-10T13:19:00Z"/>
          <w:rFonts w:ascii="Courier New" w:hAnsi="Courier New" w:cs="Courier New"/>
          <w:b/>
          <w:lang w:val="en-US"/>
          <w:rPrChange w:id="476" w:author="CELMER, JAN" w:date="2016-08-10T13:20:00Z">
            <w:rPr>
              <w:ins w:id="477" w:author="CELMER, JAN" w:date="2016-08-10T13:19:00Z"/>
              <w:lang w:val="en-US"/>
            </w:rPr>
          </w:rPrChange>
        </w:rPr>
      </w:pPr>
      <w:ins w:id="478" w:author="CELMER, JAN" w:date="2016-08-10T13:19:00Z">
        <w:r w:rsidRPr="004101B4">
          <w:rPr>
            <w:rFonts w:ascii="Courier New" w:hAnsi="Courier New" w:cs="Courier New"/>
            <w:b/>
            <w:lang w:val="en-US"/>
            <w:rPrChange w:id="479" w:author="CELMER, JAN" w:date="2016-08-10T13:20:00Z">
              <w:rPr>
                <w:lang w:val="en-US"/>
              </w:rPr>
            </w:rPrChange>
          </w:rPr>
          <w:t>input_model_prop=</w:t>
        </w:r>
      </w:ins>
      <w:ins w:id="480" w:author="CELMER, JAN" w:date="2016-08-10T13:21:00Z">
        <w:r>
          <w:rPr>
            <w:rFonts w:ascii="Courier New" w:hAnsi="Courier New" w:cs="Courier New"/>
            <w:b/>
            <w:lang w:val="en-US"/>
          </w:rPr>
          <w:t>${input}</w:t>
        </w:r>
      </w:ins>
      <w:ins w:id="481" w:author="CELMER, JAN" w:date="2016-08-10T13:19:00Z">
        <w:r w:rsidRPr="004101B4">
          <w:rPr>
            <w:rFonts w:ascii="Courier New" w:hAnsi="Courier New" w:cs="Courier New"/>
            <w:b/>
            <w:lang w:val="en-US"/>
            <w:rPrChange w:id="482" w:author="CELMER, JAN" w:date="2016-08-10T13:20:00Z">
              <w:rPr>
                <w:lang w:val="en-US"/>
              </w:rPr>
            </w:rPrChange>
          </w:rPr>
          <w:t>/model.uml</w:t>
        </w:r>
      </w:ins>
    </w:p>
    <w:p w:rsidR="004101B4" w:rsidRPr="005E0877" w:rsidRDefault="00410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ins w:id="483" w:author="CELMER, JAN" w:date="2016-08-10T13:21:00Z"/>
          <w:rFonts w:ascii="Courier New" w:hAnsi="Courier New" w:cs="Courier New"/>
          <w:lang w:val="en-US"/>
          <w:rPrChange w:id="484" w:author="CELMER, JAN" w:date="2016-08-10T13:24:00Z">
            <w:rPr>
              <w:ins w:id="485" w:author="CELMER, JAN" w:date="2016-08-10T13:21:00Z"/>
              <w:lang w:val="en-US"/>
            </w:rPr>
          </w:rPrChange>
        </w:rPr>
        <w:pPrChange w:id="486" w:author="CELMER, JAN" w:date="2016-08-10T13:24:00Z">
          <w:pPr>
            <w:pStyle w:val="Titre1"/>
          </w:pPr>
        </w:pPrChange>
      </w:pPr>
      <w:ins w:id="487" w:author="CELMER, JAN" w:date="2016-08-10T13:19:00Z">
        <w:r w:rsidRPr="004101B4">
          <w:rPr>
            <w:rFonts w:ascii="Courier New" w:hAnsi="Courier New" w:cs="Courier New"/>
            <w:b/>
            <w:lang w:val="en-US"/>
            <w:rPrChange w:id="488" w:author="CELMER, JAN" w:date="2016-08-10T13:20:00Z">
              <w:rPr>
                <w:b w:val="0"/>
                <w:bCs w:val="0"/>
                <w:lang w:val="en-US"/>
              </w:rPr>
            </w:rPrChange>
          </w:rPr>
          <w:t>image_test=${project_loc}/</w:t>
        </w:r>
        <w:del w:id="489" w:author="FAURE, TRISTAN" w:date="2016-08-10T15:09:00Z">
          <w:r w:rsidRPr="004101B4" w:rsidDel="00170525">
            <w:rPr>
              <w:rFonts w:ascii="Courier New" w:hAnsi="Courier New" w:cs="Courier New"/>
              <w:b/>
              <w:lang w:val="en-US"/>
              <w:rPrChange w:id="490" w:author="CELMER, JAN" w:date="2016-08-10T13:20:00Z">
                <w:rPr>
                  <w:b w:val="0"/>
                  <w:bCs w:val="0"/>
                  <w:lang w:val="en-US"/>
                </w:rPr>
              </w:rPrChange>
            </w:rPr>
            <w:delText>atos</w:delText>
          </w:r>
        </w:del>
      </w:ins>
      <w:ins w:id="491" w:author="FAURE, TRISTAN" w:date="2016-08-10T15:09:00Z">
        <w:r w:rsidR="00170525">
          <w:rPr>
            <w:rFonts w:ascii="Courier New" w:hAnsi="Courier New" w:cs="Courier New"/>
            <w:b/>
            <w:lang w:val="en-US"/>
          </w:rPr>
          <w:t>company</w:t>
        </w:r>
      </w:ins>
      <w:ins w:id="492" w:author="CELMER, JAN" w:date="2016-08-10T13:19:00Z">
        <w:r w:rsidRPr="004101B4">
          <w:rPr>
            <w:rFonts w:ascii="Courier New" w:hAnsi="Courier New" w:cs="Courier New"/>
            <w:b/>
            <w:lang w:val="en-US"/>
            <w:rPrChange w:id="493" w:author="CELMER, JAN" w:date="2016-08-10T13:20:00Z">
              <w:rPr>
                <w:b w:val="0"/>
                <w:bCs w:val="0"/>
                <w:lang w:val="en-US"/>
              </w:rPr>
            </w:rPrChange>
          </w:rPr>
          <w:t>_logo.jpg</w:t>
        </w:r>
      </w:ins>
    </w:p>
    <w:p w:rsidR="00170525" w:rsidRDefault="00170525" w:rsidP="00170525">
      <w:pPr>
        <w:rPr>
          <w:ins w:id="494" w:author="FAURE, TRISTAN" w:date="2016-08-10T15:09:00Z"/>
          <w:lang w:val="en-US"/>
        </w:rPr>
        <w:pPrChange w:id="495" w:author="FAURE, TRISTAN" w:date="2016-08-10T15:09:00Z">
          <w:pPr>
            <w:pStyle w:val="Titre1"/>
          </w:pPr>
        </w:pPrChange>
      </w:pPr>
      <w:bookmarkStart w:id="496" w:name="_Toc458604850"/>
      <w:ins w:id="497" w:author="FAURE, TRISTAN" w:date="2016-08-10T15:09:00Z">
        <w:r w:rsidRPr="00170525">
          <w:rPr>
            <w:lang w:val="en-US"/>
          </w:rPr>
          <w:t>These</w:t>
        </w:r>
        <w:r w:rsidRPr="00170525">
          <w:rPr>
            <w:lang w:val="en-US"/>
            <w:rPrChange w:id="498" w:author="FAURE, TRISTAN" w:date="2016-08-10T15:09:00Z">
              <w:rPr/>
            </w:rPrChange>
          </w:rPr>
          <w:t xml:space="preserve"> varia</w:t>
        </w:r>
        <w:r w:rsidRPr="00170525">
          <w:rPr>
            <w:lang w:val="en-US"/>
          </w:rPr>
          <w:t>bles can be used in Gendoc tags</w:t>
        </w:r>
        <w:r>
          <w:rPr>
            <w:lang w:val="en-US"/>
          </w:rPr>
          <w:t xml:space="preserve"> :</w:t>
        </w:r>
      </w:ins>
    </w:p>
    <w:p w:rsidR="00170525" w:rsidRDefault="00170525" w:rsidP="001705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ins w:id="499" w:author="FAURE, TRISTAN" w:date="2016-08-10T15:09:00Z"/>
          <w:lang w:val="en-US"/>
        </w:rPr>
      </w:pPr>
      <w:ins w:id="500" w:author="FAURE, TRISTAN" w:date="2016-08-10T15:09:00Z">
        <w:r>
          <w:rPr>
            <w:lang w:val="en-US"/>
          </w:rPr>
          <w:t xml:space="preserve">  </w:t>
        </w:r>
        <w:r w:rsidRPr="00653633">
          <w:rPr>
            <w:u w:val="single"/>
            <w:lang w:val="en-US"/>
          </w:rPr>
          <w:t>Example</w:t>
        </w:r>
        <w:r w:rsidRPr="00653633">
          <w:rPr>
            <w:lang w:val="en-US"/>
          </w:rPr>
          <w:t xml:space="preserve"> :</w:t>
        </w:r>
        <w:r w:rsidRPr="00653633">
          <w:rPr>
            <w:lang w:val="en-US"/>
          </w:rPr>
          <w:tab/>
        </w:r>
      </w:ins>
    </w:p>
    <w:p w:rsidR="00170525" w:rsidRDefault="00170525" w:rsidP="001705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ins w:id="501" w:author="FAURE, TRISTAN" w:date="2016-08-10T15:09:00Z"/>
          <w:rStyle w:val="gendoccodeCar"/>
          <w:sz w:val="20"/>
        </w:rPr>
      </w:pPr>
      <w:ins w:id="502" w:author="FAURE, TRISTAN" w:date="2016-08-10T15:09:00Z">
        <w:r w:rsidRPr="003721D7">
          <w:rPr>
            <w:rStyle w:val="gendoccodeCar"/>
            <w:sz w:val="20"/>
          </w:rPr>
          <w:t>&lt;output path='</w:t>
        </w:r>
        <w:r w:rsidRPr="003721D7">
          <w:rPr>
            <w:rStyle w:val="gendoccodeCar"/>
            <w:color w:val="2F5897" w:themeColor="text2"/>
            <w:sz w:val="20"/>
          </w:rPr>
          <w:t>${</w:t>
        </w:r>
      </w:ins>
      <w:ins w:id="503" w:author="FAURE, TRISTAN" w:date="2016-08-10T15:10:00Z">
        <w:r w:rsidRPr="00170525">
          <w:rPr>
            <w:rStyle w:val="gendoccodeCar"/>
            <w:b w:val="0"/>
            <w:color w:val="2F5897" w:themeColor="text2"/>
            <w:sz w:val="20"/>
            <w:rPrChange w:id="504" w:author="FAURE, TRISTAN" w:date="2016-08-10T15:10:00Z">
              <w:rPr>
                <w:rFonts w:ascii="Courier New" w:hAnsi="Courier New" w:cs="Courier New"/>
                <w:b/>
                <w:lang w:val="en-US"/>
              </w:rPr>
            </w:rPrChange>
          </w:rPr>
          <w:t>output_generation</w:t>
        </w:r>
        <w:r w:rsidRPr="00170525">
          <w:rPr>
            <w:rStyle w:val="gendoccodeCar"/>
            <w:color w:val="2F5897" w:themeColor="text2"/>
            <w:sz w:val="20"/>
            <w:rPrChange w:id="505" w:author="FAURE, TRISTAN" w:date="2016-08-10T15:10:00Z">
              <w:rPr>
                <w:rStyle w:val="gendoccodeCar"/>
                <w:sz w:val="20"/>
              </w:rPr>
            </w:rPrChange>
          </w:rPr>
          <w:t>}</w:t>
        </w:r>
      </w:ins>
      <w:ins w:id="506" w:author="FAURE, TRISTAN" w:date="2016-08-10T15:09:00Z">
        <w:r w:rsidRPr="003721D7">
          <w:rPr>
            <w:rStyle w:val="gendoccodeCar"/>
            <w:sz w:val="20"/>
          </w:rPr>
          <w:t>' /&gt;</w:t>
        </w:r>
      </w:ins>
    </w:p>
    <w:p w:rsidR="00FA63D1" w:rsidRDefault="00170525">
      <w:pPr>
        <w:pStyle w:val="Titre2"/>
        <w:rPr>
          <w:ins w:id="507" w:author="CELMER, JAN" w:date="2016-08-10T13:27:00Z"/>
          <w:lang w:val="en-US"/>
        </w:rPr>
        <w:pPrChange w:id="508" w:author="CELMER, JAN" w:date="2016-08-10T13:27:00Z">
          <w:pPr>
            <w:pStyle w:val="Titre1"/>
          </w:pPr>
        </w:pPrChange>
      </w:pPr>
      <w:ins w:id="509" w:author="FAURE, TRISTAN" w:date="2016-08-10T15:11:00Z">
        <w:r>
          <w:rPr>
            <w:lang w:val="en-US"/>
          </w:rPr>
          <w:lastRenderedPageBreak/>
          <w:t xml:space="preserve">Context with </w:t>
        </w:r>
      </w:ins>
      <w:ins w:id="510" w:author="CELMER, JAN" w:date="2016-08-10T13:27:00Z">
        <w:del w:id="511" w:author="FAURE, TRISTAN" w:date="2016-08-10T15:10:00Z">
          <w:r w:rsidR="00FA63D1" w:rsidDel="00170525">
            <w:rPr>
              <w:lang w:val="en-US"/>
            </w:rPr>
            <w:delText xml:space="preserve">Context </w:delText>
          </w:r>
        </w:del>
      </w:ins>
      <w:ins w:id="512" w:author="FAURE, TRISTAN" w:date="2016-08-10T15:10:00Z">
        <w:r>
          <w:rPr>
            <w:lang w:val="en-US"/>
          </w:rPr>
          <w:t>CDO</w:t>
        </w:r>
      </w:ins>
      <w:ins w:id="513" w:author="CELMER, JAN" w:date="2016-08-10T13:27:00Z">
        <w:del w:id="514" w:author="FAURE, TRISTAN" w:date="2016-08-10T15:10:00Z">
          <w:r w:rsidR="00FA63D1" w:rsidDel="00170525">
            <w:rPr>
              <w:lang w:val="en-US"/>
            </w:rPr>
            <w:delText>model in the repository</w:delText>
          </w:r>
        </w:del>
      </w:ins>
      <w:bookmarkEnd w:id="496"/>
      <w:ins w:id="515" w:author="FAURE, TRISTAN" w:date="2016-08-10T15:11:00Z">
        <w:r>
          <w:rPr>
            <w:lang w:val="en-US"/>
          </w:rPr>
          <w:t xml:space="preserve"> models</w:t>
        </w:r>
      </w:ins>
    </w:p>
    <w:p w:rsidR="00FA63D1" w:rsidDel="00170525" w:rsidRDefault="00FA63D1">
      <w:pPr>
        <w:rPr>
          <w:ins w:id="516" w:author="CELMER, JAN" w:date="2016-08-10T13:31:00Z"/>
          <w:del w:id="517" w:author="FAURE, TRISTAN" w:date="2016-08-10T15:11:00Z"/>
          <w:lang w:val="en-US"/>
        </w:rPr>
        <w:pPrChange w:id="518" w:author="CELMER, JAN" w:date="2016-08-10T13:27:00Z">
          <w:pPr>
            <w:pStyle w:val="Titre1"/>
          </w:pPr>
        </w:pPrChange>
      </w:pPr>
      <w:ins w:id="519" w:author="CELMER, JAN" w:date="2016-08-10T13:28:00Z">
        <w:del w:id="520" w:author="FAURE, TRISTAN" w:date="2016-08-10T15:10:00Z">
          <w:r w:rsidDel="00170525">
            <w:rPr>
              <w:lang w:val="en-US"/>
            </w:rPr>
            <w:delText xml:space="preserve">The </w:delText>
          </w:r>
        </w:del>
      </w:ins>
      <w:ins w:id="521" w:author="CELMER, JAN" w:date="2016-08-10T13:29:00Z">
        <w:del w:id="522" w:author="FAURE, TRISTAN" w:date="2016-08-10T15:10:00Z">
          <w:r w:rsidDel="00170525">
            <w:rPr>
              <w:lang w:val="en-US"/>
            </w:rPr>
            <w:delText>models</w:delText>
          </w:r>
        </w:del>
      </w:ins>
      <w:ins w:id="523" w:author="CELMER, JAN" w:date="2016-08-10T13:28:00Z">
        <w:del w:id="524" w:author="FAURE, TRISTAN" w:date="2016-08-10T15:10:00Z">
          <w:r w:rsidDel="00170525">
            <w:rPr>
              <w:lang w:val="en-US"/>
            </w:rPr>
            <w:delText xml:space="preserve"> you may want to </w:delText>
          </w:r>
        </w:del>
      </w:ins>
      <w:ins w:id="525" w:author="CELMER, JAN" w:date="2016-08-10T13:29:00Z">
        <w:del w:id="526" w:author="FAURE, TRISTAN" w:date="2016-08-10T15:10:00Z">
          <w:r w:rsidDel="00170525">
            <w:rPr>
              <w:lang w:val="en-US"/>
            </w:rPr>
            <w:delText xml:space="preserve">use </w:delText>
          </w:r>
        </w:del>
      </w:ins>
      <w:ins w:id="527" w:author="CELMER, JAN" w:date="2016-08-10T13:28:00Z">
        <w:del w:id="528" w:author="FAURE, TRISTAN" w:date="2016-08-10T15:10:00Z">
          <w:r w:rsidDel="00170525">
            <w:rPr>
              <w:lang w:val="en-US"/>
            </w:rPr>
            <w:delText>inside</w:delText>
          </w:r>
        </w:del>
      </w:ins>
      <w:ins w:id="529" w:author="CELMER, JAN" w:date="2016-08-10T13:29:00Z">
        <w:del w:id="530" w:author="FAURE, TRISTAN" w:date="2016-08-10T15:10:00Z">
          <w:r w:rsidDel="00170525">
            <w:rPr>
              <w:lang w:val="en-US"/>
            </w:rPr>
            <w:delText xml:space="preserve"> the gendoc template can also be stored on the server</w:delText>
          </w:r>
        </w:del>
      </w:ins>
      <w:ins w:id="531" w:author="CELMER, JAN" w:date="2016-08-10T13:30:00Z">
        <w:del w:id="532" w:author="FAURE, TRISTAN" w:date="2016-08-10T15:10:00Z">
          <w:r w:rsidDel="00170525">
            <w:rPr>
              <w:lang w:val="en-US"/>
            </w:rPr>
            <w:delText xml:space="preserve">. </w:delText>
          </w:r>
        </w:del>
      </w:ins>
      <w:ins w:id="533" w:author="CELMER, JAN" w:date="2016-08-10T13:31:00Z">
        <w:del w:id="534" w:author="FAURE, TRISTAN" w:date="2016-08-10T15:10:00Z">
          <w:r w:rsidDel="00170525">
            <w:rPr>
              <w:lang w:val="en-US"/>
            </w:rPr>
            <w:delText>To try this option, you can follow the steps:</w:delText>
          </w:r>
        </w:del>
      </w:ins>
    </w:p>
    <w:p w:rsidR="00FA63D1" w:rsidDel="00170525" w:rsidRDefault="00FA63D1" w:rsidP="00FA63D1">
      <w:pPr>
        <w:pStyle w:val="Paragraphedeliste"/>
        <w:numPr>
          <w:ilvl w:val="0"/>
          <w:numId w:val="32"/>
        </w:numPr>
        <w:rPr>
          <w:ins w:id="535" w:author="CELMER, JAN" w:date="2016-08-10T13:31:00Z"/>
          <w:del w:id="536" w:author="FAURE, TRISTAN" w:date="2016-08-10T15:11:00Z"/>
          <w:lang w:val="en-US"/>
        </w:rPr>
      </w:pPr>
      <w:ins w:id="537" w:author="CELMER, JAN" w:date="2016-08-10T13:31:00Z">
        <w:del w:id="538" w:author="FAURE, TRISTAN" w:date="2016-08-10T15:11:00Z">
          <w:r w:rsidDel="00170525">
            <w:rPr>
              <w:lang w:val="en-US"/>
            </w:rPr>
            <w:delText>Install the CDO Modem Repository SDK 4.5.0</w:delText>
          </w:r>
        </w:del>
      </w:ins>
    </w:p>
    <w:p w:rsidR="00FA63D1" w:rsidDel="00170525" w:rsidRDefault="00FA63D1" w:rsidP="00FA63D1">
      <w:pPr>
        <w:pStyle w:val="Paragraphedeliste"/>
        <w:numPr>
          <w:ilvl w:val="0"/>
          <w:numId w:val="32"/>
        </w:numPr>
        <w:rPr>
          <w:ins w:id="539" w:author="CELMER, JAN" w:date="2016-08-10T13:31:00Z"/>
          <w:del w:id="540" w:author="FAURE, TRISTAN" w:date="2016-08-10T15:11:00Z"/>
          <w:lang w:val="en-US"/>
        </w:rPr>
      </w:pPr>
      <w:ins w:id="541" w:author="CELMER, JAN" w:date="2016-08-10T13:31:00Z">
        <w:del w:id="542" w:author="FAURE, TRISTAN" w:date="2016-08-10T15:11:00Z">
          <w:r w:rsidDel="00170525">
            <w:rPr>
              <w:lang w:val="en-US"/>
            </w:rPr>
            <w:delText>Go to Java perspective. Run&gt;Run Configurations</w:delText>
          </w:r>
        </w:del>
      </w:ins>
    </w:p>
    <w:p w:rsidR="00FA63D1" w:rsidDel="00170525" w:rsidRDefault="00FA63D1" w:rsidP="00FA63D1">
      <w:pPr>
        <w:pStyle w:val="Paragraphedeliste"/>
        <w:numPr>
          <w:ilvl w:val="0"/>
          <w:numId w:val="32"/>
        </w:numPr>
        <w:rPr>
          <w:ins w:id="543" w:author="CELMER, JAN" w:date="2016-08-10T13:31:00Z"/>
          <w:del w:id="544" w:author="FAURE, TRISTAN" w:date="2016-08-10T15:11:00Z"/>
          <w:lang w:val="en-US"/>
        </w:rPr>
      </w:pPr>
      <w:ins w:id="545" w:author="CELMER, JAN" w:date="2016-08-10T13:31:00Z">
        <w:del w:id="546" w:author="FAURE, TRISTAN" w:date="2016-08-10T15:11:00Z">
          <w:r w:rsidDel="00170525">
            <w:rPr>
              <w:lang w:val="en-US"/>
            </w:rPr>
            <w:delText>Find in “Run an application” org.eclipse.emf.cdo.server.app</w:delText>
          </w:r>
        </w:del>
      </w:ins>
    </w:p>
    <w:p w:rsidR="00FA63D1" w:rsidDel="00170525" w:rsidRDefault="00FA63D1" w:rsidP="00FA63D1">
      <w:pPr>
        <w:pStyle w:val="Paragraphedeliste"/>
        <w:numPr>
          <w:ilvl w:val="0"/>
          <w:numId w:val="32"/>
        </w:numPr>
        <w:rPr>
          <w:ins w:id="547" w:author="CELMER, JAN" w:date="2016-08-10T13:31:00Z"/>
          <w:del w:id="548" w:author="FAURE, TRISTAN" w:date="2016-08-10T15:11:00Z"/>
          <w:lang w:val="en-US"/>
        </w:rPr>
      </w:pPr>
      <w:ins w:id="549" w:author="CELMER, JAN" w:date="2016-08-10T13:31:00Z">
        <w:del w:id="550" w:author="FAURE, TRISTAN" w:date="2016-08-10T15:11:00Z">
          <w:r w:rsidDel="00170525">
            <w:rPr>
              <w:lang w:val="en-US"/>
            </w:rPr>
            <w:delText>Open model explorer and go where your eclipse is deployed</w:delText>
          </w:r>
        </w:del>
      </w:ins>
    </w:p>
    <w:p w:rsidR="00FA63D1" w:rsidRPr="007C3D24" w:rsidDel="00170525" w:rsidRDefault="00FA63D1" w:rsidP="00FA63D1">
      <w:pPr>
        <w:pStyle w:val="Paragraphedeliste"/>
        <w:numPr>
          <w:ilvl w:val="0"/>
          <w:numId w:val="32"/>
        </w:numPr>
        <w:rPr>
          <w:ins w:id="551" w:author="CELMER, JAN" w:date="2016-08-10T13:31:00Z"/>
          <w:del w:id="552" w:author="FAURE, TRISTAN" w:date="2016-08-10T15:11:00Z"/>
          <w:lang w:val="en-US"/>
        </w:rPr>
      </w:pPr>
      <w:ins w:id="553" w:author="CELMER, JAN" w:date="2016-08-10T13:31:00Z">
        <w:del w:id="554" w:author="FAURE, TRISTAN" w:date="2016-08-10T15:11:00Z">
          <w:r w:rsidDel="00170525">
            <w:rPr>
              <w:lang w:val="en-US"/>
            </w:rPr>
            <w:delText xml:space="preserve">Create the </w:delText>
          </w:r>
          <w:r w:rsidRPr="00B36D78" w:rsidDel="00170525">
            <w:rPr>
              <w:i/>
              <w:lang w:val="en-US"/>
            </w:rPr>
            <w:delText>config</w:delText>
          </w:r>
          <w:r w:rsidDel="00170525">
            <w:rPr>
              <w:lang w:val="en-US"/>
            </w:rPr>
            <w:delText xml:space="preserve"> and place there the server configuration. The draft you can find</w:delText>
          </w:r>
        </w:del>
      </w:ins>
      <w:ins w:id="555" w:author="CELMER, JAN" w:date="2016-08-10T13:34:00Z">
        <w:del w:id="556" w:author="FAURE, TRISTAN" w:date="2016-08-10T15:11:00Z">
          <w:r w:rsidDel="00170525">
            <w:rPr>
              <w:lang w:val="en-US"/>
            </w:rPr>
            <w:delText xml:space="preserve"> in</w:delText>
          </w:r>
        </w:del>
      </w:ins>
      <w:ins w:id="557" w:author="CELMER, JAN" w:date="2016-08-10T13:31:00Z">
        <w:del w:id="558" w:author="FAURE, TRISTAN" w:date="2016-08-10T15:11:00Z">
          <w:r w:rsidDel="00170525">
            <w:rPr>
              <w:lang w:val="en-US"/>
            </w:rPr>
            <w:delText xml:space="preserve">: </w:delText>
          </w:r>
        </w:del>
      </w:ins>
      <w:ins w:id="559" w:author="CELMER, JAN" w:date="2016-08-10T13:33:00Z">
        <w:del w:id="560" w:author="FAURE, TRISTAN" w:date="2016-08-10T15:11:00Z">
          <w:r w:rsidDel="00170525">
            <w:rPr>
              <w:lang w:val="en-US"/>
            </w:rPr>
            <w:fldChar w:fldCharType="begin"/>
          </w:r>
          <w:r w:rsidDel="00170525">
            <w:rPr>
              <w:lang w:val="en-US"/>
            </w:rPr>
            <w:delInstrText xml:space="preserve"> HYPERLINK "http://git.eclipse.org/c/cdo/cdo.git/tree/plugins/org.eclipse.emf.cdo.server.product/config/cdo-server.xml" </w:delInstrText>
          </w:r>
          <w:r w:rsidDel="00170525">
            <w:rPr>
              <w:lang w:val="en-US"/>
            </w:rPr>
            <w:fldChar w:fldCharType="separate"/>
          </w:r>
          <w:r w:rsidRPr="00FA63D1" w:rsidDel="00170525">
            <w:rPr>
              <w:rStyle w:val="Lienhypertexte"/>
              <w:lang w:val="en-US"/>
            </w:rPr>
            <w:delText>http://git.eclipse.org/c/cdo/cdo.git/tree/plugins/org.eclipse.emf.cdo.server.product/config/cdo-server.xml</w:delText>
          </w:r>
          <w:r w:rsidDel="00170525">
            <w:rPr>
              <w:lang w:val="en-US"/>
            </w:rPr>
            <w:fldChar w:fldCharType="end"/>
          </w:r>
        </w:del>
      </w:ins>
    </w:p>
    <w:p w:rsidR="00FA63D1" w:rsidDel="00170525" w:rsidRDefault="00FA63D1" w:rsidP="00FA63D1">
      <w:pPr>
        <w:pStyle w:val="Paragraphedeliste"/>
        <w:numPr>
          <w:ilvl w:val="0"/>
          <w:numId w:val="32"/>
        </w:numPr>
        <w:rPr>
          <w:ins w:id="561" w:author="CELMER, JAN" w:date="2016-08-10T13:31:00Z"/>
          <w:del w:id="562" w:author="FAURE, TRISTAN" w:date="2016-08-10T15:11:00Z"/>
          <w:lang w:val="en-US"/>
        </w:rPr>
      </w:pPr>
      <w:ins w:id="563" w:author="CELMER, JAN" w:date="2016-08-10T13:31:00Z">
        <w:del w:id="564" w:author="FAURE, TRISTAN" w:date="2016-08-10T15:11:00Z">
          <w:r w:rsidDel="00170525">
            <w:rPr>
              <w:lang w:val="en-US"/>
            </w:rPr>
            <w:delText>Run the configuration</w:delText>
          </w:r>
        </w:del>
      </w:ins>
    </w:p>
    <w:p w:rsidR="00FA63D1" w:rsidDel="00170525" w:rsidRDefault="00FA63D1" w:rsidP="00FA63D1">
      <w:pPr>
        <w:pStyle w:val="Paragraphedeliste"/>
        <w:numPr>
          <w:ilvl w:val="0"/>
          <w:numId w:val="32"/>
        </w:numPr>
        <w:rPr>
          <w:ins w:id="565" w:author="CELMER, JAN" w:date="2016-08-10T13:31:00Z"/>
          <w:del w:id="566" w:author="FAURE, TRISTAN" w:date="2016-08-10T15:11:00Z"/>
          <w:lang w:val="en-US"/>
        </w:rPr>
      </w:pPr>
      <w:ins w:id="567" w:author="CELMER, JAN" w:date="2016-08-10T13:31:00Z">
        <w:del w:id="568" w:author="FAURE, TRISTAN" w:date="2016-08-10T15:11:00Z">
          <w:r w:rsidDel="00170525">
            <w:rPr>
              <w:lang w:val="en-US"/>
            </w:rPr>
            <w:delText xml:space="preserve">In the CDO perspective open the </w:delText>
          </w:r>
          <w:r w:rsidRPr="00B36D78" w:rsidDel="00170525">
            <w:rPr>
              <w:i/>
              <w:lang w:val="en-US"/>
            </w:rPr>
            <w:delText>CDO Sessions</w:delText>
          </w:r>
          <w:r w:rsidDel="00170525">
            <w:rPr>
              <w:lang w:val="en-US"/>
            </w:rPr>
            <w:delText xml:space="preserve"> view</w:delText>
          </w:r>
        </w:del>
      </w:ins>
    </w:p>
    <w:p w:rsidR="00FA63D1" w:rsidDel="00170525" w:rsidRDefault="00FA63D1" w:rsidP="00FA63D1">
      <w:pPr>
        <w:pStyle w:val="Paragraphedeliste"/>
        <w:numPr>
          <w:ilvl w:val="0"/>
          <w:numId w:val="32"/>
        </w:numPr>
        <w:rPr>
          <w:ins w:id="569" w:author="CELMER, JAN" w:date="2016-08-10T13:31:00Z"/>
          <w:del w:id="570" w:author="FAURE, TRISTAN" w:date="2016-08-10T15:11:00Z"/>
          <w:lang w:val="en-US"/>
        </w:rPr>
      </w:pPr>
      <w:ins w:id="571" w:author="CELMER, JAN" w:date="2016-08-10T13:31:00Z">
        <w:del w:id="572" w:author="FAURE, TRISTAN" w:date="2016-08-10T15:11:00Z">
          <w:r w:rsidDel="00170525">
            <w:rPr>
              <w:lang w:val="en-US"/>
            </w:rPr>
            <w:delText>Open new session (the green +), new transaction (right click on the session icon) , new resource, new model and some objects within.</w:delText>
          </w:r>
        </w:del>
      </w:ins>
    </w:p>
    <w:p w:rsidR="00FA63D1" w:rsidRDefault="00FA63D1" w:rsidP="00170525">
      <w:pPr>
        <w:rPr>
          <w:ins w:id="573" w:author="CELMER, JAN" w:date="2016-08-10T13:31:00Z"/>
          <w:lang w:val="en-US"/>
        </w:rPr>
        <w:pPrChange w:id="574" w:author="FAURE, TRISTAN" w:date="2016-08-10T15:11:00Z">
          <w:pPr>
            <w:pStyle w:val="Titre1"/>
          </w:pPr>
        </w:pPrChange>
      </w:pPr>
      <w:ins w:id="575" w:author="CELMER, JAN" w:date="2016-08-10T13:31:00Z">
        <w:del w:id="576" w:author="FAURE, TRISTAN" w:date="2016-08-10T15:11:00Z">
          <w:r w:rsidDel="00170525">
            <w:rPr>
              <w:lang w:val="en-US"/>
            </w:rPr>
            <w:delText>Don’t forget to set the context and then to run the server</w:delText>
          </w:r>
        </w:del>
      </w:ins>
      <w:ins w:id="577" w:author="FAURE, TRISTAN" w:date="2016-08-10T15:11:00Z">
        <w:r w:rsidR="00170525">
          <w:rPr>
            <w:lang w:val="en-US"/>
          </w:rPr>
          <w:t xml:space="preserve">You can use CDO URIs in context tags </w:t>
        </w:r>
      </w:ins>
      <w:ins w:id="578" w:author="CELMER, JAN" w:date="2016-08-10T13:31:00Z">
        <w:del w:id="579" w:author="FAURE, TRISTAN" w:date="2016-08-10T15:11:00Z">
          <w:r w:rsidDel="00170525">
            <w:rPr>
              <w:lang w:val="en-US"/>
            </w:rPr>
            <w:delText>:</w:delText>
          </w:r>
        </w:del>
      </w:ins>
    </w:p>
    <w:p w:rsidR="00FA63D1" w:rsidRDefault="00FA63D1" w:rsidP="00FA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ins w:id="580" w:author="CELMER, JAN" w:date="2016-08-10T13:32:00Z"/>
          <w:lang w:val="en-US"/>
        </w:rPr>
      </w:pPr>
      <w:ins w:id="581" w:author="CELMER, JAN" w:date="2016-08-10T13:32:00Z">
        <w:r>
          <w:rPr>
            <w:lang w:val="en-US"/>
          </w:rPr>
          <w:t xml:space="preserve">  </w:t>
        </w:r>
        <w:r w:rsidRPr="00653633">
          <w:rPr>
            <w:u w:val="single"/>
            <w:lang w:val="en-US"/>
          </w:rPr>
          <w:t>Example</w:t>
        </w:r>
        <w:r w:rsidRPr="00653633">
          <w:rPr>
            <w:lang w:val="en-US"/>
          </w:rPr>
          <w:t xml:space="preserve"> :</w:t>
        </w:r>
        <w:r w:rsidRPr="00653633">
          <w:rPr>
            <w:lang w:val="en-US"/>
          </w:rPr>
          <w:tab/>
        </w:r>
      </w:ins>
    </w:p>
    <w:p w:rsidR="00FA63D1" w:rsidRPr="00FA63D1" w:rsidRDefault="00FA6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ins w:id="582" w:author="CELMER, JAN" w:date="2016-08-10T13:27:00Z"/>
          <w:rFonts w:ascii="Courier New" w:hAnsi="Courier New" w:cs="Courier New"/>
          <w:sz w:val="20"/>
          <w:lang w:val="en-US"/>
          <w:rPrChange w:id="583" w:author="CELMER, JAN" w:date="2016-08-10T13:32:00Z">
            <w:rPr>
              <w:ins w:id="584" w:author="CELMER, JAN" w:date="2016-08-10T13:27:00Z"/>
              <w:lang w:val="en-US"/>
            </w:rPr>
          </w:rPrChange>
        </w:rPr>
        <w:pPrChange w:id="585" w:author="CELMER, JAN" w:date="2016-08-10T13:32:00Z">
          <w:pPr>
            <w:pStyle w:val="Titre1"/>
          </w:pPr>
        </w:pPrChange>
      </w:pPr>
      <w:ins w:id="586" w:author="CELMER, JAN" w:date="2016-08-10T13:32:00Z">
        <w:r w:rsidRPr="00FA63D1">
          <w:rPr>
            <w:rStyle w:val="gendoccodeCar"/>
            <w:sz w:val="20"/>
          </w:rPr>
          <w:t>&lt;context model=’cdo.net4j.tcp://localhost:2036/repo</w:t>
        </w:r>
        <w:del w:id="587" w:author="FAURE, TRISTAN" w:date="2016-08-10T15:11:00Z">
          <w:r w:rsidRPr="00FA63D1" w:rsidDel="00170525">
            <w:rPr>
              <w:rStyle w:val="gendoccodeCar"/>
              <w:sz w:val="20"/>
            </w:rPr>
            <w:delText>1</w:delText>
          </w:r>
        </w:del>
      </w:ins>
      <w:ins w:id="588" w:author="FAURE, TRISTAN" w:date="2016-08-10T15:11:00Z">
        <w:r w:rsidR="00170525">
          <w:rPr>
            <w:rStyle w:val="gendoccodeCar"/>
            <w:sz w:val="20"/>
          </w:rPr>
          <w:t>sitory</w:t>
        </w:r>
      </w:ins>
      <w:ins w:id="589" w:author="CELMER, JAN" w:date="2016-08-10T13:32:00Z">
        <w:r w:rsidRPr="00FA63D1">
          <w:rPr>
            <w:rStyle w:val="gendoccodeCar"/>
            <w:sz w:val="20"/>
          </w:rPr>
          <w:t>/resource</w:t>
        </w:r>
        <w:del w:id="590" w:author="FAURE, TRISTAN" w:date="2016-08-10T15:11:00Z">
          <w:r w:rsidRPr="00FA63D1" w:rsidDel="00170525">
            <w:rPr>
              <w:rStyle w:val="gendoccodeCar"/>
              <w:sz w:val="20"/>
            </w:rPr>
            <w:delText>2</w:delText>
          </w:r>
        </w:del>
        <w:r w:rsidRPr="00FA63D1">
          <w:rPr>
            <w:rStyle w:val="gendoccodeCar"/>
            <w:sz w:val="20"/>
          </w:rPr>
          <w:t>?transactional=true’  element=’{0}’/&gt;</w:t>
        </w:r>
      </w:ins>
    </w:p>
    <w:p w:rsidR="00BC2EDD" w:rsidRPr="00653633" w:rsidRDefault="002A1EC4" w:rsidP="00BC2EDD">
      <w:pPr>
        <w:pStyle w:val="Titre1"/>
        <w:rPr>
          <w:lang w:val="en-US"/>
        </w:rPr>
      </w:pPr>
      <w:bookmarkStart w:id="591" w:name="_Toc458604851"/>
      <w:r>
        <w:rPr>
          <w:lang w:val="en-US"/>
        </w:rPr>
        <w:t>D</w:t>
      </w:r>
      <w:r w:rsidRPr="00653633">
        <w:rPr>
          <w:lang w:val="en-US"/>
        </w:rPr>
        <w:t>efine script execution context</w:t>
      </w:r>
      <w:r>
        <w:rPr>
          <w:lang w:val="en-US"/>
        </w:rPr>
        <w:t xml:space="preserve"> :</w:t>
      </w:r>
      <w:r w:rsidRPr="00653633">
        <w:rPr>
          <w:lang w:val="en-US"/>
        </w:rPr>
        <w:t xml:space="preserve"> </w:t>
      </w:r>
      <w:r w:rsidR="00BC2EDD" w:rsidRPr="00653633">
        <w:rPr>
          <w:lang w:val="en-US"/>
        </w:rPr>
        <w:t>&lt;context&gt; tag</w:t>
      </w:r>
      <w:bookmarkEnd w:id="591"/>
      <w:r w:rsidR="00BC2EDD" w:rsidRPr="00653633">
        <w:rPr>
          <w:lang w:val="en-US"/>
        </w:rPr>
        <w:t xml:space="preserve"> </w:t>
      </w:r>
      <w:bookmarkEnd w:id="422"/>
      <w:bookmarkEnd w:id="423"/>
    </w:p>
    <w:p w:rsidR="00BC2EDD" w:rsidRPr="00653633" w:rsidRDefault="00BC2EDD">
      <w:pPr>
        <w:jc w:val="both"/>
        <w:rPr>
          <w:lang w:val="en-US"/>
        </w:rPr>
        <w:pPrChange w:id="592" w:author="CELMER, JAN" w:date="2016-08-09T10:06:00Z">
          <w:pPr/>
        </w:pPrChange>
      </w:pPr>
      <w:r w:rsidRPr="00653633">
        <w:rPr>
          <w:lang w:val="en-US"/>
        </w:rPr>
        <w:t xml:space="preserve">Before a </w:t>
      </w:r>
      <w:r w:rsidRPr="00653633">
        <w:rPr>
          <w:rFonts w:ascii="Courier New" w:eastAsia="Times New Roman" w:hAnsi="Times New Roman" w:cs="Courier New"/>
          <w:b/>
          <w:bCs/>
          <w:lang w:val="en-US"/>
        </w:rPr>
        <w:t xml:space="preserve">&lt;gendoc&gt; </w:t>
      </w:r>
      <w:r w:rsidRPr="00653633">
        <w:rPr>
          <w:lang w:val="en-US"/>
        </w:rPr>
        <w:t>tag</w:t>
      </w:r>
      <w:del w:id="593" w:author="CELMER, JAN" w:date="2016-08-09T10:06:00Z">
        <w:r w:rsidRPr="00653633" w:rsidDel="00B80C5E">
          <w:rPr>
            <w:lang w:val="en-US"/>
          </w:rPr>
          <w:delText xml:space="preserve"> </w:delText>
        </w:r>
      </w:del>
      <w:r w:rsidRPr="00653633">
        <w:rPr>
          <w:lang w:val="en-US"/>
        </w:rPr>
        <w:t xml:space="preserve">, a </w:t>
      </w:r>
      <w:r w:rsidRPr="00653633">
        <w:rPr>
          <w:rFonts w:ascii="Courier New" w:eastAsia="Times New Roman" w:hAnsi="Times New Roman" w:cs="Courier New"/>
          <w:b/>
          <w:bCs/>
          <w:lang w:val="en-US"/>
        </w:rPr>
        <w:t xml:space="preserve">&lt;context&gt; </w:t>
      </w:r>
      <w:r w:rsidRPr="00653633">
        <w:rPr>
          <w:lang w:val="en-US"/>
        </w:rPr>
        <w:t>must have been defined to determine the model and the element to use as starting context.</w:t>
      </w:r>
    </w:p>
    <w:p w:rsidR="00BC2EDD" w:rsidRPr="00653633" w:rsidRDefault="00BC2EDD" w:rsidP="00BC2EDD">
      <w:pPr>
        <w:rPr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lang w:val="en-US"/>
        </w:rPr>
        <w:t xml:space="preserve">&lt;context&gt; </w:t>
      </w:r>
      <w:r w:rsidRPr="00653633">
        <w:rPr>
          <w:lang w:val="en-US"/>
        </w:rPr>
        <w:t xml:space="preserve">tag can contain the following attributes : </w:t>
      </w:r>
    </w:p>
    <w:p w:rsidR="00BC2EDD" w:rsidRPr="00653633" w:rsidRDefault="00BC2EDD" w:rsidP="00C725A9">
      <w:pPr>
        <w:pStyle w:val="Paragraphedeliste"/>
        <w:numPr>
          <w:ilvl w:val="0"/>
          <w:numId w:val="6"/>
        </w:numPr>
        <w:rPr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lang w:val="en-US"/>
        </w:rPr>
        <w:t>model</w:t>
      </w:r>
      <w:r w:rsidRPr="00653633">
        <w:rPr>
          <w:lang w:val="en-US"/>
        </w:rPr>
        <w:t xml:space="preserve"> : Model absolute path (</w:t>
      </w:r>
      <w:r w:rsidR="00DD1D4E">
        <w:fldChar w:fldCharType="begin"/>
      </w:r>
      <w:r w:rsidR="00DD1D4E" w:rsidRPr="003B5AFC">
        <w:rPr>
          <w:lang w:val="en-US"/>
          <w:rPrChange w:id="594" w:author="FAURE, TRISTAN" w:date="2016-08-10T15:02:00Z">
            <w:rPr/>
          </w:rPrChange>
        </w:rPr>
        <w:instrText xml:space="preserve"> HYPERLINK \l "_Define_global_parameters" </w:instrText>
      </w:r>
      <w:r w:rsidR="00DD1D4E">
        <w:fldChar w:fldCharType="separate"/>
      </w:r>
      <w:r w:rsidRPr="000A46C0">
        <w:rPr>
          <w:rStyle w:val="Lienhypertexte"/>
          <w:lang w:val="en-US"/>
        </w:rPr>
        <w:t>global parameters</w:t>
      </w:r>
      <w:r w:rsidR="00DD1D4E">
        <w:rPr>
          <w:rStyle w:val="Lienhypertexte"/>
          <w:lang w:val="en-US"/>
        </w:rPr>
        <w:fldChar w:fldCharType="end"/>
      </w:r>
      <w:r w:rsidRPr="00653633">
        <w:rPr>
          <w:lang w:val="en-US"/>
        </w:rPr>
        <w:t xml:space="preserve"> can be used)</w:t>
      </w:r>
    </w:p>
    <w:p w:rsidR="00BC2EDD" w:rsidRPr="00653633" w:rsidRDefault="00BC2EDD" w:rsidP="00C725A9">
      <w:pPr>
        <w:pStyle w:val="Paragraphedeliste"/>
        <w:numPr>
          <w:ilvl w:val="0"/>
          <w:numId w:val="6"/>
        </w:numPr>
        <w:rPr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lang w:val="en-US"/>
        </w:rPr>
        <w:t>element</w:t>
      </w:r>
      <w:r w:rsidRPr="00653633">
        <w:rPr>
          <w:lang w:val="en-US"/>
        </w:rPr>
        <w:t xml:space="preserve"> : Path to the model element to use as script context (path from model root) </w:t>
      </w:r>
    </w:p>
    <w:p w:rsidR="00BC2EDD" w:rsidRPr="00653633" w:rsidRDefault="00BC2EDD" w:rsidP="00C725A9">
      <w:pPr>
        <w:pStyle w:val="Paragraphedeliste"/>
        <w:numPr>
          <w:ilvl w:val="0"/>
          <w:numId w:val="6"/>
        </w:numPr>
        <w:rPr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lang w:val="en-US"/>
        </w:rPr>
        <w:t>importedBundles</w:t>
      </w:r>
      <w:r w:rsidRPr="00653633">
        <w:rPr>
          <w:lang w:val="en-US"/>
        </w:rPr>
        <w:t xml:space="preserve"> : List of </w:t>
      </w:r>
      <w:r w:rsidRPr="000A46C0">
        <w:rPr>
          <w:lang w:val="en-US"/>
        </w:rPr>
        <w:t>external bundles</w:t>
      </w:r>
      <w:r w:rsidRPr="00653633">
        <w:rPr>
          <w:lang w:val="en-US"/>
        </w:rPr>
        <w:t xml:space="preserve"> names (separated by </w:t>
      </w:r>
      <w:r w:rsidR="00EB0397">
        <w:rPr>
          <w:lang w:val="en-US"/>
        </w:rPr>
        <w:t>‘</w:t>
      </w:r>
      <w:r w:rsidRPr="00653633">
        <w:rPr>
          <w:lang w:val="en-US"/>
        </w:rPr>
        <w:t>;</w:t>
      </w:r>
      <w:r w:rsidR="00EB0397">
        <w:rPr>
          <w:lang w:val="en-US"/>
        </w:rPr>
        <w:t>’</w:t>
      </w:r>
      <w:r w:rsidRPr="00653633">
        <w:rPr>
          <w:lang w:val="en-US"/>
        </w:rPr>
        <w:t xml:space="preserve"> character) </w:t>
      </w:r>
    </w:p>
    <w:p w:rsidR="00BC2EDD" w:rsidRPr="00653633" w:rsidRDefault="00BC2EDD" w:rsidP="00C725A9">
      <w:pPr>
        <w:pStyle w:val="Paragraphedeliste"/>
        <w:numPr>
          <w:ilvl w:val="0"/>
          <w:numId w:val="6"/>
        </w:numPr>
        <w:rPr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lang w:val="en-US"/>
        </w:rPr>
        <w:t>searchMetamodels</w:t>
      </w:r>
      <w:r w:rsidRPr="00653633">
        <w:rPr>
          <w:lang w:val="en-US"/>
        </w:rPr>
        <w:t xml:space="preserve"> : false(default)/true. </w:t>
      </w:r>
      <w:r w:rsidRPr="00653633">
        <w:rPr>
          <w:lang w:val="en-US"/>
        </w:rPr>
        <w:br/>
        <w:t xml:space="preserve">Set to “true” when your model uses element from external </w:t>
      </w:r>
      <w:del w:id="595" w:author="CELMER, JAN" w:date="2016-08-08T18:17:00Z">
        <w:r w:rsidRPr="00653633" w:rsidDel="00C62BB1">
          <w:rPr>
            <w:lang w:val="en-US"/>
          </w:rPr>
          <w:delText>metamodel</w:delText>
        </w:r>
      </w:del>
      <w:ins w:id="596" w:author="CELMER, JAN" w:date="2016-08-08T18:17:00Z">
        <w:r w:rsidR="00C62BB1">
          <w:rPr>
            <w:lang w:val="en-US"/>
          </w:rPr>
          <w:t>meta-model</w:t>
        </w:r>
      </w:ins>
      <w:r w:rsidRPr="00653633">
        <w:rPr>
          <w:lang w:val="en-US"/>
        </w:rPr>
        <w:t xml:space="preserve">s, for example with SysML, when both UML and SysML </w:t>
      </w:r>
      <w:del w:id="597" w:author="CELMER, JAN" w:date="2016-08-08T18:17:00Z">
        <w:r w:rsidRPr="00653633" w:rsidDel="00C62BB1">
          <w:rPr>
            <w:lang w:val="en-US"/>
          </w:rPr>
          <w:delText>metamodel</w:delText>
        </w:r>
      </w:del>
      <w:ins w:id="598" w:author="CELMER, JAN" w:date="2016-08-08T18:17:00Z">
        <w:r w:rsidR="00C62BB1">
          <w:rPr>
            <w:lang w:val="en-US"/>
          </w:rPr>
          <w:t>meta-model</w:t>
        </w:r>
      </w:ins>
      <w:r w:rsidRPr="00653633">
        <w:rPr>
          <w:lang w:val="en-US"/>
        </w:rPr>
        <w:t>s are used.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40" w:hanging="540"/>
        <w:rPr>
          <w:rFonts w:ascii="Courier New" w:eastAsia="Times New Roman" w:hAnsi="Times New Roman" w:cs="Courier New"/>
          <w:b/>
          <w:bCs/>
          <w:color w:val="C00000"/>
          <w:kern w:val="24"/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color w:val="C00000"/>
          <w:kern w:val="24"/>
          <w:lang w:val="en-US"/>
        </w:rPr>
        <w:t xml:space="preserve">&lt;context 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40" w:hanging="540"/>
        <w:rPr>
          <w:rFonts w:ascii="Courier New" w:eastAsia="Times New Roman" w:hAnsi="Times New Roman" w:cs="Courier New"/>
          <w:color w:val="000000"/>
          <w:kern w:val="24"/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color w:val="C00000"/>
          <w:kern w:val="24"/>
          <w:lang w:val="en-US"/>
        </w:rPr>
        <w:tab/>
      </w:r>
      <w:r w:rsidRPr="00653633">
        <w:rPr>
          <w:rFonts w:ascii="Courier New" w:eastAsia="Times New Roman" w:hAnsi="Times New Roman" w:cs="Courier New"/>
          <w:b/>
          <w:bCs/>
          <w:color w:val="000000"/>
          <w:kern w:val="24"/>
          <w:lang w:val="en-US"/>
        </w:rPr>
        <w:t>model</w:t>
      </w:r>
      <w:r w:rsidRPr="00653633">
        <w:rPr>
          <w:rFonts w:ascii="Courier New" w:eastAsia="Times New Roman" w:hAnsi="Times New Roman" w:cs="Courier New"/>
          <w:color w:val="000000"/>
          <w:kern w:val="24"/>
          <w:lang w:val="en-US"/>
        </w:rPr>
        <w:t>=</w:t>
      </w:r>
      <w:r w:rsidRPr="00653633">
        <w:rPr>
          <w:rFonts w:ascii="Courier New" w:hAnsi="Times New Roman" w:cs="Courier New"/>
          <w:b/>
          <w:bCs/>
          <w:color w:val="000000"/>
          <w:kern w:val="24"/>
          <w:lang w:val="en-US"/>
        </w:rPr>
        <w:t>'</w:t>
      </w:r>
      <w:r w:rsidRPr="00653633">
        <w:rPr>
          <w:rFonts w:ascii="Courier New" w:eastAsia="Times New Roman" w:hAnsi="Times New Roman" w:cs="Courier New"/>
          <w:color w:val="000000"/>
          <w:kern w:val="24"/>
          <w:lang w:val="en-US"/>
        </w:rPr>
        <w:t>${model</w:t>
      </w:r>
      <w:r>
        <w:rPr>
          <w:rFonts w:ascii="Courier New" w:eastAsia="Times New Roman" w:hAnsi="Times New Roman" w:cs="Courier New"/>
          <w:color w:val="000000"/>
          <w:kern w:val="24"/>
          <w:lang w:val="en-US"/>
        </w:rPr>
        <w:t>_folder</w:t>
      </w:r>
      <w:r w:rsidRPr="00653633">
        <w:rPr>
          <w:rFonts w:ascii="Courier New" w:eastAsia="Times New Roman" w:hAnsi="Times New Roman" w:cs="Courier New"/>
          <w:color w:val="000000"/>
          <w:kern w:val="24"/>
          <w:lang w:val="en-US"/>
        </w:rPr>
        <w:t>}/model_1.uml</w:t>
      </w:r>
      <w:r w:rsidRPr="00653633">
        <w:rPr>
          <w:rFonts w:ascii="Courier New" w:hAnsi="Times New Roman" w:cs="Courier New"/>
          <w:b/>
          <w:bCs/>
          <w:color w:val="000000"/>
          <w:kern w:val="24"/>
          <w:lang w:val="en-US"/>
        </w:rPr>
        <w:t>'</w:t>
      </w:r>
      <w:r w:rsidRPr="00653633">
        <w:rPr>
          <w:rFonts w:ascii="Courier New" w:eastAsia="Times New Roman" w:hAnsi="Times New Roman" w:cs="Courier New"/>
          <w:color w:val="000000"/>
          <w:kern w:val="24"/>
          <w:lang w:val="en-US"/>
        </w:rPr>
        <w:t xml:space="preserve"> </w:t>
      </w:r>
    </w:p>
    <w:p w:rsidR="00BC2EDD" w:rsidRPr="000A46C0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40" w:hanging="540"/>
        <w:rPr>
          <w:rFonts w:ascii="Courier New" w:eastAsia="Times New Roman" w:hAnsi="Times New Roman" w:cs="Courier New"/>
          <w:kern w:val="24"/>
          <w:lang w:val="en-US"/>
        </w:rPr>
      </w:pPr>
      <w:r w:rsidRPr="000A46C0">
        <w:rPr>
          <w:rFonts w:ascii="Courier New" w:eastAsia="Times New Roman" w:hAnsi="Times New Roman" w:cs="Courier New"/>
          <w:b/>
          <w:bCs/>
          <w:kern w:val="24"/>
          <w:lang w:val="en-US"/>
        </w:rPr>
        <w:tab/>
        <w:t>element</w:t>
      </w:r>
      <w:r w:rsidRPr="000A46C0">
        <w:rPr>
          <w:rFonts w:ascii="Courier New" w:eastAsia="Times New Roman" w:hAnsi="Times New Roman" w:cs="Courier New"/>
          <w:kern w:val="24"/>
          <w:lang w:val="en-US"/>
        </w:rPr>
        <w:t xml:space="preserve">='model/package1/subpackage1' 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40" w:hanging="540"/>
        <w:rPr>
          <w:rFonts w:ascii="Courier New" w:hAnsi="Times New Roman" w:cs="Courier New"/>
          <w:b/>
          <w:bCs/>
          <w:color w:val="000000"/>
          <w:kern w:val="24"/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color w:val="000000"/>
          <w:kern w:val="24"/>
          <w:lang w:val="en-US"/>
        </w:rPr>
        <w:tab/>
        <w:t>importedBundles</w:t>
      </w:r>
      <w:r w:rsidRPr="00653633">
        <w:rPr>
          <w:rFonts w:ascii="Courier New" w:eastAsia="Times New Roman" w:hAnsi="Times New Roman" w:cs="Courier New"/>
          <w:color w:val="000000"/>
          <w:kern w:val="24"/>
          <w:lang w:val="en-US"/>
        </w:rPr>
        <w:t>=</w:t>
      </w:r>
      <w:r w:rsidRPr="00653633">
        <w:rPr>
          <w:rFonts w:ascii="Courier New" w:hAnsi="Times New Roman" w:cs="Courier New"/>
          <w:b/>
          <w:bCs/>
          <w:color w:val="000000"/>
          <w:kern w:val="24"/>
          <w:lang w:val="en-US"/>
        </w:rPr>
        <w:t>'</w:t>
      </w:r>
      <w:r w:rsidRPr="00653633">
        <w:rPr>
          <w:rFonts w:ascii="Courier New" w:eastAsia="Times New Roman" w:hAnsi="Times New Roman" w:cs="Courier New"/>
          <w:color w:val="000000"/>
          <w:kern w:val="24"/>
          <w:lang w:val="en-US"/>
        </w:rPr>
        <w:t>gmf;papyrus</w:t>
      </w:r>
      <w:r w:rsidRPr="00653633">
        <w:rPr>
          <w:rFonts w:ascii="Courier New" w:hAnsi="Times New Roman" w:cs="Courier New"/>
          <w:b/>
          <w:bCs/>
          <w:color w:val="000000"/>
          <w:kern w:val="24"/>
          <w:lang w:val="en-US"/>
        </w:rPr>
        <w:t>'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40" w:hanging="540"/>
        <w:rPr>
          <w:rFonts w:ascii="Courier New" w:eastAsia="Times New Roman" w:hAnsi="Times New Roman" w:cs="Courier New"/>
          <w:color w:val="000000"/>
          <w:kern w:val="24"/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color w:val="000000"/>
          <w:kern w:val="24"/>
          <w:lang w:val="en-US"/>
        </w:rPr>
        <w:tab/>
        <w:t>searchMetamodels=</w:t>
      </w:r>
      <w:r w:rsidRPr="00653633">
        <w:rPr>
          <w:rFonts w:ascii="Courier New" w:hAnsi="Times New Roman" w:cs="Courier New"/>
          <w:b/>
          <w:bCs/>
          <w:color w:val="000000"/>
          <w:kern w:val="24"/>
          <w:lang w:val="en-US"/>
        </w:rPr>
        <w:t>'</w:t>
      </w:r>
      <w:r w:rsidRPr="00653633">
        <w:rPr>
          <w:rFonts w:ascii="Courier New" w:eastAsia="Times New Roman" w:hAnsi="Times New Roman" w:cs="Courier New"/>
          <w:color w:val="000000"/>
          <w:kern w:val="24"/>
          <w:lang w:val="en-US"/>
        </w:rPr>
        <w:t>true</w:t>
      </w:r>
      <w:r w:rsidRPr="00653633">
        <w:rPr>
          <w:rFonts w:ascii="Courier New" w:hAnsi="Times New Roman" w:cs="Courier New"/>
          <w:b/>
          <w:bCs/>
          <w:color w:val="000000"/>
          <w:kern w:val="24"/>
          <w:lang w:val="en-US"/>
        </w:rPr>
        <w:t>'</w:t>
      </w:r>
    </w:p>
    <w:p w:rsidR="00BC2EDD" w:rsidRPr="00653633" w:rsidRDefault="00BC2EDD" w:rsidP="00BC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40" w:hanging="540"/>
        <w:rPr>
          <w:rFonts w:ascii="Courier New" w:eastAsia="Times New Roman" w:hAnsi="Times New Roman" w:cs="Courier New"/>
          <w:b/>
          <w:bCs/>
          <w:color w:val="C00000"/>
          <w:kern w:val="24"/>
          <w:sz w:val="36"/>
          <w:szCs w:val="36"/>
          <w:lang w:val="en-US"/>
        </w:rPr>
      </w:pPr>
      <w:r w:rsidRPr="00653633">
        <w:rPr>
          <w:rFonts w:ascii="Courier New" w:eastAsia="Times New Roman" w:hAnsi="Times New Roman" w:cs="Courier New"/>
          <w:b/>
          <w:bCs/>
          <w:color w:val="C00000"/>
          <w:kern w:val="24"/>
          <w:lang w:val="en-US"/>
        </w:rPr>
        <w:t>/&gt;</w:t>
      </w:r>
    </w:p>
    <w:p w:rsidR="00BC2EDD" w:rsidRPr="00653633" w:rsidRDefault="00BC2EDD" w:rsidP="00BC2EDD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Courier New" w:eastAsia="Times New Roman" w:hAnsi="Times New Roman" w:cs="Courier New"/>
          <w:b/>
          <w:bCs/>
          <w:color w:val="C00000"/>
          <w:kern w:val="24"/>
          <w:sz w:val="36"/>
          <w:szCs w:val="36"/>
          <w:lang w:val="en-US"/>
        </w:rPr>
      </w:pPr>
    </w:p>
    <w:p w:rsidR="00BC2EDD" w:rsidRPr="00653633" w:rsidRDefault="00BC2EDD">
      <w:pPr>
        <w:jc w:val="both"/>
        <w:rPr>
          <w:lang w:val="en-US"/>
        </w:rPr>
        <w:pPrChange w:id="599" w:author="CELMER, JAN" w:date="2016-08-09T10:02:00Z">
          <w:pPr/>
        </w:pPrChange>
      </w:pPr>
      <w:r w:rsidRPr="00653633">
        <w:rPr>
          <w:lang w:val="en-US"/>
        </w:rPr>
        <w:t xml:space="preserve">The context tag </w:t>
      </w:r>
      <w:r w:rsidRPr="00653633">
        <w:rPr>
          <w:b/>
          <w:bCs/>
          <w:lang w:val="en-US"/>
        </w:rPr>
        <w:t xml:space="preserve">must be defined at least once </w:t>
      </w:r>
      <w:r w:rsidRPr="00653633">
        <w:rPr>
          <w:lang w:val="en-US"/>
        </w:rPr>
        <w:t>in the document.</w:t>
      </w:r>
    </w:p>
    <w:p w:rsidR="00BC2EDD" w:rsidRPr="00653633" w:rsidRDefault="00BC2EDD">
      <w:pPr>
        <w:jc w:val="both"/>
        <w:rPr>
          <w:lang w:val="en-US"/>
        </w:rPr>
        <w:pPrChange w:id="600" w:author="CELMER, JAN" w:date="2016-08-09T10:02:00Z">
          <w:pPr/>
        </w:pPrChange>
      </w:pPr>
      <w:r w:rsidRPr="00653633">
        <w:rPr>
          <w:lang w:val="en-US"/>
        </w:rPr>
        <w:lastRenderedPageBreak/>
        <w:t xml:space="preserve">When executing a script, the </w:t>
      </w:r>
      <w:r w:rsidRPr="00653633">
        <w:rPr>
          <w:b/>
          <w:bCs/>
          <w:lang w:val="en-US"/>
        </w:rPr>
        <w:t>last defined</w:t>
      </w:r>
      <w:r w:rsidRPr="00653633">
        <w:rPr>
          <w:lang w:val="en-US"/>
        </w:rPr>
        <w:t xml:space="preserve"> context is used.</w:t>
      </w:r>
    </w:p>
    <w:p w:rsidR="00BC2EDD" w:rsidRPr="00653633" w:rsidRDefault="00BC2EDD">
      <w:pPr>
        <w:jc w:val="both"/>
        <w:rPr>
          <w:lang w:val="en-US"/>
        </w:rPr>
        <w:pPrChange w:id="601" w:author="CELMER, JAN" w:date="2016-08-09T10:02:00Z">
          <w:pPr/>
        </w:pPrChange>
      </w:pPr>
      <w:r w:rsidRPr="00653633">
        <w:rPr>
          <w:lang w:val="en-US"/>
        </w:rPr>
        <w:t xml:space="preserve">Values of the attributes that are not updated are </w:t>
      </w:r>
      <w:r w:rsidRPr="00653633">
        <w:rPr>
          <w:b/>
          <w:bCs/>
          <w:lang w:val="en-US"/>
        </w:rPr>
        <w:t>kept from previous context.</w:t>
      </w:r>
      <w:r w:rsidRPr="00653633">
        <w:rPr>
          <w:b/>
          <w:bCs/>
          <w:lang w:val="en-US"/>
        </w:rPr>
        <w:br/>
      </w:r>
      <w:r w:rsidRPr="00653633">
        <w:rPr>
          <w:lang w:val="en-US"/>
        </w:rPr>
        <w:t>For example, “importedBundles” attribute can be defined only once in the document and will be kept until a new value is indicated.</w:t>
      </w:r>
    </w:p>
    <w:p w:rsidR="00A56863" w:rsidRPr="00BC2EDD" w:rsidDel="003B5AFC" w:rsidRDefault="00A56863" w:rsidP="00A56863">
      <w:pPr>
        <w:pStyle w:val="Titre2"/>
        <w:numPr>
          <w:ilvl w:val="0"/>
          <w:numId w:val="0"/>
        </w:numPr>
        <w:ind w:left="576" w:hanging="576"/>
        <w:rPr>
          <w:del w:id="602" w:author="FAURE, TRISTAN" w:date="2016-08-10T15:05:00Z"/>
          <w:lang w:val="en-US"/>
        </w:rPr>
      </w:pPr>
    </w:p>
    <w:p w:rsidR="005A346B" w:rsidRDefault="005A346B" w:rsidP="00A56863">
      <w:pPr>
        <w:pStyle w:val="Titre2"/>
        <w:rPr>
          <w:lang w:val="en-GB"/>
        </w:rPr>
      </w:pPr>
      <w:bookmarkStart w:id="603" w:name="_Toc404180642"/>
      <w:bookmarkStart w:id="604" w:name="_Toc458604852"/>
      <w:r>
        <w:rPr>
          <w:lang w:val="en-GB"/>
        </w:rPr>
        <w:t>Dealing with specific models</w:t>
      </w:r>
      <w:bookmarkEnd w:id="603"/>
      <w:bookmarkEnd w:id="604"/>
      <w:r>
        <w:rPr>
          <w:lang w:val="en-GB"/>
        </w:rPr>
        <w:t xml:space="preserve"> </w:t>
      </w:r>
    </w:p>
    <w:p w:rsidR="00A56863" w:rsidRPr="00A56863" w:rsidRDefault="00A56863" w:rsidP="00A56863">
      <w:pPr>
        <w:pStyle w:val="Titre3"/>
        <w:rPr>
          <w:lang w:val="en-GB"/>
        </w:rPr>
      </w:pPr>
      <w:bookmarkStart w:id="605" w:name="_Toc404180643"/>
      <w:bookmarkStart w:id="606" w:name="_Toc458604853"/>
      <w:r>
        <w:rPr>
          <w:lang w:val="en-GB"/>
        </w:rPr>
        <w:t>Using multiple meta</w:t>
      </w:r>
      <w:ins w:id="607" w:author="CELMER, JAN" w:date="2016-08-08T18:16:00Z">
        <w:r w:rsidR="00C62BB1">
          <w:rPr>
            <w:lang w:val="en-GB"/>
          </w:rPr>
          <w:t>-</w:t>
        </w:r>
      </w:ins>
      <w:r>
        <w:rPr>
          <w:lang w:val="en-GB"/>
        </w:rPr>
        <w:t>models</w:t>
      </w:r>
      <w:bookmarkEnd w:id="605"/>
      <w:bookmarkEnd w:id="606"/>
    </w:p>
    <w:p w:rsidR="00A56863" w:rsidRPr="00A56863" w:rsidRDefault="00A56863">
      <w:pPr>
        <w:jc w:val="both"/>
        <w:rPr>
          <w:lang w:val="en-GB"/>
        </w:rPr>
        <w:pPrChange w:id="608" w:author="CELMER, JAN" w:date="2016-08-09T10:02:00Z">
          <w:pPr/>
        </w:pPrChange>
      </w:pPr>
      <w:r>
        <w:rPr>
          <w:lang w:val="en-GB"/>
        </w:rPr>
        <w:t xml:space="preserve">If the model selected references another </w:t>
      </w:r>
      <w:del w:id="609" w:author="CELMER, JAN" w:date="2016-08-08T18:16:00Z">
        <w:r w:rsidDel="00C62BB1">
          <w:rPr>
            <w:lang w:val="en-GB"/>
          </w:rPr>
          <w:delText>r</w:delText>
        </w:r>
      </w:del>
      <w:r>
        <w:rPr>
          <w:lang w:val="en-GB"/>
        </w:rPr>
        <w:t>meta</w:t>
      </w:r>
      <w:ins w:id="610" w:author="CELMER, JAN" w:date="2016-08-08T18:16:00Z">
        <w:r w:rsidR="00C62BB1">
          <w:rPr>
            <w:lang w:val="en-GB"/>
          </w:rPr>
          <w:t>-</w:t>
        </w:r>
      </w:ins>
      <w:r>
        <w:rPr>
          <w:lang w:val="en-GB"/>
        </w:rPr>
        <w:t>model, set the following attribute to “true” in order for gendoc to analyse meta</w:t>
      </w:r>
      <w:ins w:id="611" w:author="CELMER, JAN" w:date="2016-08-08T18:16:00Z">
        <w:r w:rsidR="00C62BB1">
          <w:rPr>
            <w:lang w:val="en-GB"/>
          </w:rPr>
          <w:t>-</w:t>
        </w:r>
      </w:ins>
      <w:r>
        <w:rPr>
          <w:lang w:val="en-GB"/>
        </w:rPr>
        <w:t>models used as references.</w:t>
      </w:r>
    </w:p>
    <w:p w:rsidR="00A56863" w:rsidRPr="009A4198" w:rsidRDefault="00A56863" w:rsidP="00A56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40" w:hanging="540"/>
        <w:rPr>
          <w:rFonts w:ascii="Courier New" w:eastAsia="Times New Roman" w:hAnsi="Times New Roman" w:cs="Courier New"/>
          <w:color w:val="000000"/>
          <w:kern w:val="24"/>
          <w:lang w:val="en-US"/>
        </w:rPr>
      </w:pPr>
      <w:r>
        <w:rPr>
          <w:rFonts w:ascii="Courier New" w:eastAsia="Times New Roman" w:hAnsi="Times New Roman" w:cs="Courier New"/>
          <w:b/>
          <w:bCs/>
          <w:color w:val="000000"/>
          <w:kern w:val="24"/>
          <w:lang w:val="en-US"/>
        </w:rPr>
        <w:t>searchMetamodels=</w:t>
      </w:r>
      <w:r w:rsidRPr="009A4198">
        <w:rPr>
          <w:rFonts w:ascii="Courier New" w:hAnsi="Times New Roman" w:cs="Courier New"/>
          <w:b/>
          <w:bCs/>
          <w:color w:val="000000"/>
          <w:kern w:val="24"/>
          <w:lang w:val="en-US"/>
        </w:rPr>
        <w:t>'</w:t>
      </w:r>
      <w:r>
        <w:rPr>
          <w:rFonts w:ascii="Courier New" w:eastAsia="Times New Roman" w:hAnsi="Times New Roman" w:cs="Courier New"/>
          <w:color w:val="000000"/>
          <w:kern w:val="24"/>
          <w:lang w:val="en-US"/>
        </w:rPr>
        <w:t>true</w:t>
      </w:r>
      <w:r w:rsidRPr="009A4198">
        <w:rPr>
          <w:rFonts w:ascii="Courier New" w:hAnsi="Times New Roman" w:cs="Courier New"/>
          <w:b/>
          <w:bCs/>
          <w:color w:val="000000"/>
          <w:kern w:val="24"/>
          <w:lang w:val="en-US"/>
        </w:rPr>
        <w:t>'</w:t>
      </w:r>
    </w:p>
    <w:p w:rsidR="00A56863" w:rsidRPr="00A56863" w:rsidRDefault="00A56863" w:rsidP="00A56863">
      <w:pPr>
        <w:rPr>
          <w:lang w:val="en-GB"/>
        </w:rPr>
      </w:pPr>
    </w:p>
    <w:p w:rsidR="00A56863" w:rsidRPr="00A56863" w:rsidRDefault="00A56863" w:rsidP="00A56863">
      <w:pPr>
        <w:pStyle w:val="Titre3"/>
        <w:rPr>
          <w:lang w:val="en-GB"/>
        </w:rPr>
      </w:pPr>
      <w:bookmarkStart w:id="612" w:name="_Toc404180644"/>
      <w:del w:id="613" w:author="CELMER, JAN" w:date="2016-08-08T18:17:00Z">
        <w:r w:rsidDel="00C62BB1">
          <w:rPr>
            <w:lang w:val="en-GB"/>
          </w:rPr>
          <w:delText>Metamodel</w:delText>
        </w:r>
      </w:del>
      <w:bookmarkStart w:id="614" w:name="_Toc458604854"/>
      <w:ins w:id="615" w:author="CELMER, JAN" w:date="2016-08-08T18:17:00Z">
        <w:r w:rsidR="00C62BB1">
          <w:rPr>
            <w:lang w:val="en-GB"/>
          </w:rPr>
          <w:t>Meta-model</w:t>
        </w:r>
      </w:ins>
      <w:r>
        <w:rPr>
          <w:lang w:val="en-GB"/>
        </w:rPr>
        <w:t xml:space="preserve">s where elements have no </w:t>
      </w:r>
      <w:r w:rsidR="00EB0397">
        <w:rPr>
          <w:lang w:val="en-GB"/>
        </w:rPr>
        <w:t>‘</w:t>
      </w:r>
      <w:r>
        <w:rPr>
          <w:lang w:val="en-GB"/>
        </w:rPr>
        <w:t>name</w:t>
      </w:r>
      <w:r w:rsidR="00EB0397">
        <w:rPr>
          <w:lang w:val="en-GB"/>
        </w:rPr>
        <w:t>’</w:t>
      </w:r>
      <w:r>
        <w:rPr>
          <w:lang w:val="en-GB"/>
        </w:rPr>
        <w:t xml:space="preserve"> feature</w:t>
      </w:r>
      <w:bookmarkEnd w:id="612"/>
      <w:bookmarkEnd w:id="614"/>
    </w:p>
    <w:p w:rsidR="00FE12D6" w:rsidRPr="005A346B" w:rsidRDefault="008458DD">
      <w:pPr>
        <w:ind w:left="360"/>
        <w:jc w:val="both"/>
        <w:rPr>
          <w:bCs/>
          <w:lang w:val="en-US"/>
        </w:rPr>
        <w:pPrChange w:id="616" w:author="CELMER, JAN" w:date="2016-08-09T10:02:00Z">
          <w:pPr>
            <w:ind w:left="360"/>
          </w:pPr>
        </w:pPrChange>
      </w:pPr>
      <w:r w:rsidRPr="005A346B">
        <w:rPr>
          <w:bCs/>
          <w:lang w:val="en-GB"/>
        </w:rPr>
        <w:t xml:space="preserve">With specific </w:t>
      </w:r>
      <w:del w:id="617" w:author="CELMER, JAN" w:date="2016-08-08T18:17:00Z">
        <w:r w:rsidRPr="005A346B" w:rsidDel="00C62BB1">
          <w:rPr>
            <w:bCs/>
            <w:lang w:val="en-GB"/>
          </w:rPr>
          <w:delText>metamodel</w:delText>
        </w:r>
      </w:del>
      <w:ins w:id="618" w:author="CELMER, JAN" w:date="2016-08-08T18:17:00Z">
        <w:r w:rsidR="00C62BB1">
          <w:rPr>
            <w:bCs/>
            <w:lang w:val="en-GB"/>
          </w:rPr>
          <w:t>meta-model</w:t>
        </w:r>
      </w:ins>
      <w:r w:rsidRPr="005A346B">
        <w:rPr>
          <w:bCs/>
          <w:lang w:val="en-GB"/>
        </w:rPr>
        <w:t xml:space="preserve">s where elements have no </w:t>
      </w:r>
      <w:r w:rsidR="00EB0397">
        <w:rPr>
          <w:bCs/>
          <w:lang w:val="en-GB"/>
        </w:rPr>
        <w:t>‘</w:t>
      </w:r>
      <w:r w:rsidRPr="005A346B">
        <w:rPr>
          <w:bCs/>
          <w:lang w:val="en-GB"/>
        </w:rPr>
        <w:t>name</w:t>
      </w:r>
      <w:r w:rsidR="00EB0397">
        <w:rPr>
          <w:bCs/>
          <w:lang w:val="en-GB"/>
        </w:rPr>
        <w:t>’</w:t>
      </w:r>
      <w:r w:rsidRPr="005A346B">
        <w:rPr>
          <w:bCs/>
          <w:lang w:val="en-GB"/>
        </w:rPr>
        <w:t xml:space="preserve"> property, context elements are defined</w:t>
      </w:r>
      <w:del w:id="619" w:author="CELMER, JAN" w:date="2016-08-09T10:02:00Z">
        <w:r w:rsidRPr="005A346B" w:rsidDel="0019306E">
          <w:rPr>
            <w:bCs/>
            <w:lang w:val="en-GB"/>
          </w:rPr>
          <w:delText xml:space="preserve"> </w:delText>
        </w:r>
      </w:del>
      <w:r w:rsidRPr="005A346B">
        <w:rPr>
          <w:bCs/>
          <w:lang w:val="en-GB"/>
        </w:rPr>
        <w:t>:</w:t>
      </w:r>
    </w:p>
    <w:p w:rsidR="00FE12D6" w:rsidRPr="005A346B" w:rsidRDefault="008458DD" w:rsidP="00C725A9">
      <w:pPr>
        <w:numPr>
          <w:ilvl w:val="0"/>
          <w:numId w:val="7"/>
        </w:numPr>
        <w:rPr>
          <w:bCs/>
          <w:lang w:val="en-US"/>
        </w:rPr>
      </w:pPr>
      <w:r w:rsidRPr="005A346B">
        <w:rPr>
          <w:bCs/>
          <w:lang w:val="en-US"/>
        </w:rPr>
        <w:t xml:space="preserve">Using another property for all the elements in path </w:t>
      </w:r>
    </w:p>
    <w:p w:rsidR="00FE12D6" w:rsidRPr="005A346B" w:rsidRDefault="008458DD" w:rsidP="00C725A9">
      <w:pPr>
        <w:numPr>
          <w:ilvl w:val="1"/>
          <w:numId w:val="7"/>
        </w:numPr>
        <w:rPr>
          <w:bCs/>
          <w:lang w:val="en-US"/>
        </w:rPr>
      </w:pPr>
      <w:r w:rsidRPr="005A346B">
        <w:rPr>
          <w:bCs/>
          <w:lang w:val="en-US"/>
        </w:rPr>
        <w:t xml:space="preserve">Ex : &lt;context … element='id1/id2/id3' labelFeature='id'/&gt; </w:t>
      </w:r>
      <w:r w:rsidRPr="005A346B">
        <w:rPr>
          <w:bCs/>
          <w:lang w:val="en-US"/>
        </w:rPr>
        <w:br/>
        <w:t xml:space="preserve">Property </w:t>
      </w:r>
      <w:r w:rsidR="00EB0397">
        <w:rPr>
          <w:bCs/>
          <w:lang w:val="en-US"/>
        </w:rPr>
        <w:t>‘</w:t>
      </w:r>
      <w:r w:rsidRPr="005A346B">
        <w:rPr>
          <w:bCs/>
          <w:lang w:val="en-US"/>
        </w:rPr>
        <w:t>id</w:t>
      </w:r>
      <w:r w:rsidR="00EB0397">
        <w:rPr>
          <w:bCs/>
          <w:lang w:val="en-US"/>
        </w:rPr>
        <w:t>’</w:t>
      </w:r>
      <w:r w:rsidRPr="005A346B">
        <w:rPr>
          <w:bCs/>
          <w:lang w:val="en-US"/>
        </w:rPr>
        <w:t xml:space="preserve"> is used for all elements in path</w:t>
      </w:r>
    </w:p>
    <w:p w:rsidR="00FE12D6" w:rsidRPr="005A346B" w:rsidRDefault="008458DD" w:rsidP="00C725A9">
      <w:pPr>
        <w:numPr>
          <w:ilvl w:val="1"/>
          <w:numId w:val="7"/>
        </w:numPr>
        <w:rPr>
          <w:bCs/>
          <w:lang w:val="en-US"/>
        </w:rPr>
      </w:pPr>
      <w:r w:rsidRPr="005A346B">
        <w:rPr>
          <w:bCs/>
          <w:lang w:val="en-US"/>
        </w:rPr>
        <w:t>Note : standard case is equivalent to &lt;context … element='modelRoot/package1/subPackage1' labelFeature='name'/&gt;</w:t>
      </w:r>
    </w:p>
    <w:p w:rsidR="00FE12D6" w:rsidRPr="005A346B" w:rsidRDefault="005A346B" w:rsidP="00C725A9">
      <w:pPr>
        <w:numPr>
          <w:ilvl w:val="0"/>
          <w:numId w:val="7"/>
        </w:numPr>
        <w:rPr>
          <w:bCs/>
          <w:lang w:val="en-US"/>
        </w:rPr>
      </w:pPr>
      <w:r w:rsidRPr="005A346B">
        <w:rPr>
          <w:bCs/>
          <w:lang w:val="en-US"/>
        </w:rPr>
        <w:t xml:space="preserve">Using </w:t>
      </w:r>
      <w:r w:rsidR="008458DD" w:rsidRPr="005A346B">
        <w:rPr>
          <w:bCs/>
          <w:lang w:val="en-US"/>
        </w:rPr>
        <w:t>another property only for some elements in path</w:t>
      </w:r>
    </w:p>
    <w:p w:rsidR="00FE12D6" w:rsidRPr="005A346B" w:rsidRDefault="008458DD" w:rsidP="00C725A9">
      <w:pPr>
        <w:numPr>
          <w:ilvl w:val="1"/>
          <w:numId w:val="7"/>
        </w:numPr>
        <w:rPr>
          <w:bCs/>
          <w:lang w:val="en-US"/>
        </w:rPr>
      </w:pPr>
      <w:r w:rsidRPr="005A346B">
        <w:rPr>
          <w:bCs/>
          <w:lang w:val="en-US"/>
        </w:rPr>
        <w:t xml:space="preserve">Ex : &lt;context … element='modelRoot/id=“id2”/subPackage1'/&gt; </w:t>
      </w:r>
      <w:r w:rsidRPr="005A346B">
        <w:rPr>
          <w:bCs/>
          <w:lang w:val="en-US"/>
        </w:rPr>
        <w:br/>
        <w:t xml:space="preserve">Property </w:t>
      </w:r>
      <w:r w:rsidR="00EB0397">
        <w:rPr>
          <w:bCs/>
          <w:lang w:val="en-US"/>
        </w:rPr>
        <w:t>‘</w:t>
      </w:r>
      <w:r w:rsidRPr="005A346B">
        <w:rPr>
          <w:bCs/>
          <w:lang w:val="en-US"/>
        </w:rPr>
        <w:t>id</w:t>
      </w:r>
      <w:r w:rsidR="00EB0397">
        <w:rPr>
          <w:bCs/>
          <w:lang w:val="en-US"/>
        </w:rPr>
        <w:t>’</w:t>
      </w:r>
      <w:r w:rsidRPr="005A346B">
        <w:rPr>
          <w:bCs/>
          <w:lang w:val="en-US"/>
        </w:rPr>
        <w:t xml:space="preserve"> is used only for the package part of the element path</w:t>
      </w:r>
      <w:r w:rsidRPr="005A346B">
        <w:rPr>
          <w:bCs/>
          <w:lang w:val="en-US"/>
        </w:rPr>
        <w:br/>
        <w:t xml:space="preserve">Property </w:t>
      </w:r>
      <w:r w:rsidR="00EB0397">
        <w:rPr>
          <w:bCs/>
          <w:lang w:val="en-US"/>
        </w:rPr>
        <w:t>‘</w:t>
      </w:r>
      <w:r w:rsidRPr="005A346B">
        <w:rPr>
          <w:bCs/>
          <w:lang w:val="en-US"/>
        </w:rPr>
        <w:t>name</w:t>
      </w:r>
      <w:r w:rsidR="00EB0397">
        <w:rPr>
          <w:bCs/>
          <w:lang w:val="en-US"/>
        </w:rPr>
        <w:t>’</w:t>
      </w:r>
      <w:r w:rsidRPr="005A346B">
        <w:rPr>
          <w:bCs/>
          <w:lang w:val="en-US"/>
        </w:rPr>
        <w:t xml:space="preserve"> is used for others</w:t>
      </w:r>
    </w:p>
    <w:p w:rsidR="00FE12D6" w:rsidRPr="005A346B" w:rsidRDefault="008458DD" w:rsidP="00C725A9">
      <w:pPr>
        <w:numPr>
          <w:ilvl w:val="0"/>
          <w:numId w:val="7"/>
        </w:numPr>
        <w:rPr>
          <w:bCs/>
          <w:lang w:val="en-US"/>
        </w:rPr>
      </w:pPr>
      <w:r w:rsidRPr="005A346B">
        <w:rPr>
          <w:bCs/>
          <w:lang w:val="en-US"/>
        </w:rPr>
        <w:t>Using indexes of the position inside model tree (starting at 0 and not 1)</w:t>
      </w:r>
    </w:p>
    <w:p w:rsidR="00FE12D6" w:rsidRPr="005A346B" w:rsidRDefault="008458DD" w:rsidP="00C725A9">
      <w:pPr>
        <w:numPr>
          <w:ilvl w:val="1"/>
          <w:numId w:val="7"/>
        </w:numPr>
        <w:rPr>
          <w:bCs/>
          <w:lang w:val="en-US"/>
        </w:rPr>
      </w:pPr>
      <w:r w:rsidRPr="005A346B">
        <w:rPr>
          <w:bCs/>
          <w:lang w:val="en-US"/>
        </w:rPr>
        <w:t xml:space="preserve">Ex: &lt;context … element='modelRoot/{1}/subPackage1'/&gt; </w:t>
      </w:r>
      <w:r w:rsidRPr="005A346B">
        <w:rPr>
          <w:bCs/>
          <w:lang w:val="en-US"/>
        </w:rPr>
        <w:br/>
        <w:t>If package2 is at the second place inside the model.</w:t>
      </w:r>
    </w:p>
    <w:p w:rsidR="00A56863" w:rsidRDefault="00A12D68" w:rsidP="00A56863">
      <w:pPr>
        <w:pStyle w:val="Titre1"/>
        <w:rPr>
          <w:lang w:val="en-US"/>
        </w:rPr>
      </w:pPr>
      <w:bookmarkStart w:id="620" w:name="_Toc404180645"/>
      <w:bookmarkStart w:id="621" w:name="_Toc458604855"/>
      <w:r>
        <w:rPr>
          <w:lang w:val="en-US"/>
        </w:rPr>
        <w:t>D</w:t>
      </w:r>
      <w:r w:rsidR="0002426C">
        <w:rPr>
          <w:lang w:val="en-US"/>
        </w:rPr>
        <w:t>efine script parts</w:t>
      </w:r>
      <w:bookmarkEnd w:id="620"/>
      <w:r>
        <w:rPr>
          <w:lang w:val="en-US"/>
        </w:rPr>
        <w:t xml:space="preserve"> : &lt;gendoc&gt; tag :</w:t>
      </w:r>
      <w:bookmarkEnd w:id="621"/>
    </w:p>
    <w:p w:rsidR="00310781" w:rsidRPr="0002426C" w:rsidRDefault="00D643FD" w:rsidP="0002426C">
      <w:pPr>
        <w:rPr>
          <w:lang w:val="en-US"/>
        </w:rPr>
      </w:pPr>
      <w:r w:rsidRPr="0002426C">
        <w:rPr>
          <w:lang w:val="en-US"/>
        </w:rPr>
        <w:t xml:space="preserve">Each dynamic part corresponds to a </w:t>
      </w:r>
      <w:r w:rsidRPr="0002426C">
        <w:rPr>
          <w:rFonts w:ascii="Courier New" w:hAnsi="Courier New" w:cs="Courier New"/>
          <w:b/>
          <w:bCs/>
          <w:lang w:val="en-US"/>
        </w:rPr>
        <w:t>&lt;gendoc&gt;</w:t>
      </w:r>
      <w:r w:rsidRPr="0002426C">
        <w:rPr>
          <w:b/>
          <w:bCs/>
          <w:lang w:val="en-US"/>
        </w:rPr>
        <w:t xml:space="preserve"> </w:t>
      </w:r>
      <w:r w:rsidRPr="0002426C">
        <w:rPr>
          <w:lang w:val="en-US"/>
        </w:rPr>
        <w:t>tag</w:t>
      </w:r>
      <w:ins w:id="622" w:author="CELMER, JAN" w:date="2016-08-09T10:07:00Z">
        <w:r w:rsidR="00B80C5E">
          <w:rPr>
            <w:lang w:val="en-US"/>
          </w:rPr>
          <w:t>.</w:t>
        </w:r>
      </w:ins>
    </w:p>
    <w:p w:rsidR="00310781" w:rsidRPr="0002426C" w:rsidRDefault="00D643FD" w:rsidP="0002426C">
      <w:pPr>
        <w:rPr>
          <w:lang w:val="en-US"/>
        </w:rPr>
      </w:pPr>
      <w:r w:rsidRPr="0002426C">
        <w:rPr>
          <w:lang w:val="en-US"/>
        </w:rPr>
        <w:t xml:space="preserve">A </w:t>
      </w:r>
      <w:r w:rsidRPr="0002426C">
        <w:rPr>
          <w:rFonts w:ascii="Courier New" w:hAnsi="Courier New" w:cs="Courier New"/>
          <w:b/>
          <w:bCs/>
          <w:lang w:val="en-US"/>
        </w:rPr>
        <w:t xml:space="preserve">&lt;context&gt; </w:t>
      </w:r>
      <w:r w:rsidRPr="0002426C">
        <w:rPr>
          <w:lang w:val="en-US"/>
        </w:rPr>
        <w:t>tag must be present before, in order to set the execution context</w:t>
      </w:r>
      <w:ins w:id="623" w:author="CELMER, JAN" w:date="2016-08-09T10:07:00Z">
        <w:r w:rsidR="00B80C5E">
          <w:rPr>
            <w:lang w:val="en-US"/>
          </w:rPr>
          <w:t>.</w:t>
        </w:r>
      </w:ins>
    </w:p>
    <w:p w:rsidR="00310781" w:rsidRPr="0002426C" w:rsidRDefault="00D643FD" w:rsidP="0002426C">
      <w:r w:rsidRPr="0002426C">
        <w:rPr>
          <w:rFonts w:ascii="Courier New" w:hAnsi="Courier New" w:cs="Courier New"/>
          <w:b/>
          <w:bCs/>
        </w:rPr>
        <w:t>&lt;gendoc&gt;</w:t>
      </w:r>
      <w:r w:rsidRPr="0002426C">
        <w:rPr>
          <w:b/>
          <w:bCs/>
        </w:rPr>
        <w:t xml:space="preserve"> </w:t>
      </w:r>
      <w:r w:rsidRPr="0002426C">
        <w:t>tag can contain</w:t>
      </w:r>
      <w:del w:id="624" w:author="CELMER, JAN" w:date="2016-08-08T18:18:00Z">
        <w:r w:rsidRPr="0002426C" w:rsidDel="00C62BB1">
          <w:delText xml:space="preserve"> </w:delText>
        </w:r>
      </w:del>
      <w:r w:rsidRPr="0002426C">
        <w:t>:</w:t>
      </w:r>
    </w:p>
    <w:p w:rsidR="00310781" w:rsidRPr="0002426C" w:rsidRDefault="00D643FD" w:rsidP="00C725A9">
      <w:pPr>
        <w:numPr>
          <w:ilvl w:val="0"/>
          <w:numId w:val="8"/>
        </w:numPr>
        <w:rPr>
          <w:lang w:val="en-US"/>
        </w:rPr>
      </w:pPr>
      <w:r w:rsidRPr="0002426C">
        <w:rPr>
          <w:lang w:val="en-US"/>
        </w:rPr>
        <w:t xml:space="preserve">Acceleo script (see details on this language on </w:t>
      </w:r>
      <w:r w:rsidR="00DD1D4E">
        <w:fldChar w:fldCharType="begin"/>
      </w:r>
      <w:r w:rsidR="00DD1D4E" w:rsidRPr="003B5AFC">
        <w:rPr>
          <w:lang w:val="en-US"/>
          <w:rPrChange w:id="625" w:author="FAURE, TRISTAN" w:date="2016-08-10T15:02:00Z">
            <w:rPr/>
          </w:rPrChange>
        </w:rPr>
        <w:instrText xml:space="preserve"> HYPERLINK "http://eclipse.org/acceleo/" </w:instrText>
      </w:r>
      <w:r w:rsidR="00DD1D4E">
        <w:fldChar w:fldCharType="separate"/>
      </w:r>
      <w:r w:rsidRPr="0002426C">
        <w:rPr>
          <w:rStyle w:val="Lienhypertexte"/>
          <w:lang w:val="en-US"/>
        </w:rPr>
        <w:t>http://eclipse.org/acceleo/</w:t>
      </w:r>
      <w:r w:rsidR="00DD1D4E">
        <w:rPr>
          <w:rStyle w:val="Lienhypertexte"/>
          <w:lang w:val="en-US"/>
        </w:rPr>
        <w:fldChar w:fldCharType="end"/>
      </w:r>
      <w:r w:rsidRPr="0002426C">
        <w:rPr>
          <w:lang w:val="en-US"/>
        </w:rPr>
        <w:t>)</w:t>
      </w:r>
    </w:p>
    <w:p w:rsidR="00310781" w:rsidRPr="0002426C" w:rsidRDefault="00D643FD" w:rsidP="00C725A9">
      <w:pPr>
        <w:numPr>
          <w:ilvl w:val="0"/>
          <w:numId w:val="8"/>
        </w:numPr>
      </w:pPr>
      <w:r w:rsidRPr="0002426C">
        <w:lastRenderedPageBreak/>
        <w:t>Static text</w:t>
      </w:r>
    </w:p>
    <w:p w:rsidR="00310781" w:rsidRPr="0002426C" w:rsidRDefault="00D643FD" w:rsidP="00C725A9">
      <w:pPr>
        <w:numPr>
          <w:ilvl w:val="0"/>
          <w:numId w:val="8"/>
        </w:numPr>
      </w:pPr>
      <w:r w:rsidRPr="0002426C">
        <w:t>Styles (colors / bullets / …)</w:t>
      </w:r>
    </w:p>
    <w:p w:rsidR="008E7EA5" w:rsidRDefault="00DD1D4E" w:rsidP="00C725A9">
      <w:pPr>
        <w:numPr>
          <w:ilvl w:val="0"/>
          <w:numId w:val="8"/>
        </w:numPr>
      </w:pPr>
      <w:r>
        <w:fldChar w:fldCharType="begin"/>
      </w:r>
      <w:r>
        <w:instrText xml:space="preserve"> HYPERLINK \l "_Table_generation" </w:instrText>
      </w:r>
      <w:r>
        <w:fldChar w:fldCharType="separate"/>
      </w:r>
      <w:r w:rsidR="00D643FD" w:rsidRPr="008E7EA5">
        <w:rPr>
          <w:rStyle w:val="Lienhypertexte"/>
        </w:rPr>
        <w:t>Tables</w:t>
      </w:r>
      <w:r>
        <w:rPr>
          <w:rStyle w:val="Lienhypertexte"/>
        </w:rPr>
        <w:fldChar w:fldCharType="end"/>
      </w:r>
      <w:r w:rsidR="00D643FD" w:rsidRPr="0002426C">
        <w:t xml:space="preserve"> </w:t>
      </w:r>
    </w:p>
    <w:p w:rsidR="00310781" w:rsidRPr="0002426C" w:rsidRDefault="00DD1D4E" w:rsidP="00C725A9">
      <w:pPr>
        <w:numPr>
          <w:ilvl w:val="0"/>
          <w:numId w:val="8"/>
        </w:numPr>
      </w:pPr>
      <w:r>
        <w:fldChar w:fldCharType="begin"/>
      </w:r>
      <w:r>
        <w:instrText xml:space="preserve"> HYPERLINK \l "_Diagram_generation" </w:instrText>
      </w:r>
      <w:r>
        <w:fldChar w:fldCharType="separate"/>
      </w:r>
      <w:r w:rsidR="008E7EA5" w:rsidRPr="008E7EA5">
        <w:rPr>
          <w:rStyle w:val="Lienhypertexte"/>
        </w:rPr>
        <w:t>Images and diagrams</w:t>
      </w:r>
      <w:r>
        <w:rPr>
          <w:rStyle w:val="Lienhypertexte"/>
        </w:rPr>
        <w:fldChar w:fldCharType="end"/>
      </w:r>
    </w:p>
    <w:p w:rsidR="008B1935" w:rsidRPr="00A46313" w:rsidRDefault="00DD1D4E" w:rsidP="00C725A9">
      <w:pPr>
        <w:numPr>
          <w:ilvl w:val="0"/>
          <w:numId w:val="8"/>
        </w:numPr>
        <w:rPr>
          <w:lang w:val="en-US"/>
        </w:rPr>
      </w:pPr>
      <w:r>
        <w:fldChar w:fldCharType="begin"/>
      </w:r>
      <w:r>
        <w:instrText xml:space="preserve"> HYPERLINK \l "_Rich_text_generation" </w:instrText>
      </w:r>
      <w:r>
        <w:fldChar w:fldCharType="separate"/>
      </w:r>
      <w:r w:rsidR="00D643FD" w:rsidRPr="008E7EA5">
        <w:rPr>
          <w:rStyle w:val="Lienhypertexte"/>
          <w:lang w:val="en-US"/>
        </w:rPr>
        <w:t>Rich text content</w:t>
      </w:r>
      <w:r>
        <w:rPr>
          <w:rStyle w:val="Lienhypertexte"/>
          <w:lang w:val="en-US"/>
        </w:rPr>
        <w:fldChar w:fldCharType="end"/>
      </w:r>
    </w:p>
    <w:p w:rsidR="000C558F" w:rsidRDefault="008C62E3" w:rsidP="000C558F">
      <w:pPr>
        <w:pStyle w:val="Titre2"/>
      </w:pPr>
      <w:bookmarkStart w:id="626" w:name="_Gendoc_bundles"/>
      <w:bookmarkStart w:id="627" w:name="_Diagram_generation"/>
      <w:bookmarkStart w:id="628" w:name="_Toc404180646"/>
      <w:bookmarkStart w:id="629" w:name="_Toc458604856"/>
      <w:bookmarkEnd w:id="626"/>
      <w:bookmarkEnd w:id="627"/>
      <w:r>
        <w:t>Script language</w:t>
      </w:r>
      <w:bookmarkEnd w:id="628"/>
      <w:bookmarkEnd w:id="629"/>
    </w:p>
    <w:p w:rsidR="004E4726" w:rsidRDefault="000C558F" w:rsidP="004E4726">
      <w:pPr>
        <w:rPr>
          <w:lang w:val="en-US"/>
        </w:rPr>
      </w:pPr>
      <w:r w:rsidRPr="000C558F">
        <w:rPr>
          <w:lang w:val="en-US"/>
        </w:rPr>
        <w:t xml:space="preserve">The content of a gendoc tag corresponds to a script written in </w:t>
      </w:r>
      <w:r w:rsidR="00DD1D4E">
        <w:fldChar w:fldCharType="begin"/>
      </w:r>
      <w:r w:rsidR="00DD1D4E" w:rsidRPr="003B5AFC">
        <w:rPr>
          <w:lang w:val="en-US"/>
          <w:rPrChange w:id="630" w:author="FAURE, TRISTAN" w:date="2016-08-10T15:02:00Z">
            <w:rPr/>
          </w:rPrChange>
        </w:rPr>
        <w:instrText xml:space="preserve"> HYPERLINK "http://www.eclipse.org/acceleo" </w:instrText>
      </w:r>
      <w:r w:rsidR="00DD1D4E">
        <w:fldChar w:fldCharType="separate"/>
      </w:r>
      <w:r w:rsidRPr="000C558F">
        <w:rPr>
          <w:rStyle w:val="Lienhypertexte"/>
          <w:lang w:val="en-US"/>
        </w:rPr>
        <w:t>Acceleo</w:t>
      </w:r>
      <w:r w:rsidR="00DD1D4E">
        <w:rPr>
          <w:rStyle w:val="Lienhypertexte"/>
          <w:lang w:val="en-US"/>
        </w:rPr>
        <w:fldChar w:fldCharType="end"/>
      </w:r>
      <w:r w:rsidRPr="000C558F">
        <w:rPr>
          <w:lang w:val="en-US"/>
        </w:rPr>
        <w:t xml:space="preserve"> language.</w:t>
      </w:r>
    </w:p>
    <w:p w:rsidR="004E4726" w:rsidRDefault="004E4726" w:rsidP="004E4726">
      <w:pPr>
        <w:spacing w:after="0"/>
        <w:rPr>
          <w:lang w:val="en-US"/>
        </w:rPr>
      </w:pPr>
      <w:r w:rsidRPr="004E4726">
        <w:rPr>
          <w:u w:val="single"/>
          <w:lang w:val="en-US"/>
        </w:rPr>
        <w:t>Example</w:t>
      </w:r>
      <w:del w:id="631" w:author="CELMER, JAN" w:date="2016-08-09T10:02:00Z">
        <w:r w:rsidDel="0019306E">
          <w:rPr>
            <w:lang w:val="en-US"/>
          </w:rPr>
          <w:delText xml:space="preserve"> </w:delText>
        </w:r>
      </w:del>
      <w:r>
        <w:rPr>
          <w:lang w:val="en-US"/>
        </w:rPr>
        <w:t>: display names of all packages</w:t>
      </w:r>
    </w:p>
    <w:p w:rsidR="004E4726" w:rsidRPr="004E4726" w:rsidRDefault="004E4726" w:rsidP="005E4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lang w:val="en-US"/>
        </w:rPr>
      </w:pPr>
      <w:r w:rsidRPr="004E4726">
        <w:rPr>
          <w:lang w:val="en-US"/>
        </w:rPr>
        <w:t>Acceleo syntax to display names of all packages</w:t>
      </w:r>
    </w:p>
    <w:p w:rsidR="004E4726" w:rsidRPr="004E4726" w:rsidRDefault="004E4726" w:rsidP="000C37B6">
      <w:pPr>
        <w:pStyle w:val="gendoccode"/>
      </w:pPr>
      <w:r w:rsidRPr="004E4726">
        <w:t>[for (p:Package | Package.allInstances())]</w:t>
      </w:r>
    </w:p>
    <w:p w:rsidR="004E4726" w:rsidRPr="004E4726" w:rsidRDefault="004E4726" w:rsidP="000C37B6">
      <w:pPr>
        <w:pStyle w:val="gendoccode"/>
      </w:pPr>
      <w:r w:rsidRPr="004E4726">
        <w:t>[p.name/]</w:t>
      </w:r>
    </w:p>
    <w:p w:rsidR="004E4726" w:rsidRDefault="004E4726" w:rsidP="000C37B6">
      <w:pPr>
        <w:pStyle w:val="gendoccode"/>
      </w:pPr>
      <w:r w:rsidRPr="004E4726">
        <w:t>[/for]</w:t>
      </w:r>
    </w:p>
    <w:p w:rsidR="004E4726" w:rsidRPr="005E4674" w:rsidRDefault="004E4726" w:rsidP="005E4674">
      <w:pPr>
        <w:rPr>
          <w:lang w:val="en-US"/>
        </w:rPr>
      </w:pPr>
    </w:p>
    <w:p w:rsidR="005E4674" w:rsidRDefault="004E4726" w:rsidP="005E4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lang w:val="en-US"/>
        </w:rPr>
      </w:pPr>
      <w:r>
        <w:rPr>
          <w:lang w:val="en-US"/>
        </w:rPr>
        <w:t>Gendoc</w:t>
      </w:r>
      <w:r w:rsidRPr="004E4726">
        <w:rPr>
          <w:lang w:val="en-US"/>
        </w:rPr>
        <w:t xml:space="preserve"> syntax to display names of all packages</w:t>
      </w:r>
    </w:p>
    <w:p w:rsidR="004E4726" w:rsidRDefault="004E4726" w:rsidP="000C37B6">
      <w:pPr>
        <w:pStyle w:val="gendoccode"/>
      </w:pPr>
      <w:r w:rsidRPr="004E4726">
        <w:t>&lt;</w:t>
      </w:r>
      <w:r>
        <w:t>context model=</w:t>
      </w:r>
      <w:r w:rsidR="00EB0397">
        <w:t>‘</w:t>
      </w:r>
      <w:r>
        <w:t>D:/…/myModel.uml</w:t>
      </w:r>
      <w:r w:rsidR="00EB0397">
        <w:t>’</w:t>
      </w:r>
      <w:r>
        <w:t>/&gt;</w:t>
      </w:r>
    </w:p>
    <w:p w:rsidR="004E4726" w:rsidRPr="004E4726" w:rsidRDefault="004E4726" w:rsidP="000C37B6">
      <w:pPr>
        <w:pStyle w:val="gendoccode"/>
      </w:pPr>
      <w:r>
        <w:t>&lt;</w:t>
      </w:r>
      <w:r w:rsidRPr="004E4726">
        <w:t>gendoc&gt;</w:t>
      </w:r>
    </w:p>
    <w:p w:rsidR="004E4726" w:rsidRPr="004E4726" w:rsidRDefault="004E4726" w:rsidP="000C37B6">
      <w:pPr>
        <w:pStyle w:val="gendoccode"/>
      </w:pPr>
      <w:r w:rsidRPr="004E4726">
        <w:t>[for (p:Package | Package.allInstances())]</w:t>
      </w:r>
    </w:p>
    <w:p w:rsidR="004E4726" w:rsidRPr="004E4726" w:rsidRDefault="004E4726" w:rsidP="000C37B6">
      <w:pPr>
        <w:pStyle w:val="gendoccode"/>
      </w:pPr>
      <w:r w:rsidRPr="004E4726">
        <w:t>[p.name/]</w:t>
      </w:r>
    </w:p>
    <w:p w:rsidR="004E4726" w:rsidRPr="004E4726" w:rsidRDefault="004E4726" w:rsidP="000C37B6">
      <w:pPr>
        <w:pStyle w:val="gendoccode"/>
      </w:pPr>
      <w:r w:rsidRPr="004E4726">
        <w:t>[/for]</w:t>
      </w:r>
    </w:p>
    <w:p w:rsidR="004E4726" w:rsidRPr="004E4726" w:rsidRDefault="004E4726" w:rsidP="000C37B6">
      <w:pPr>
        <w:pStyle w:val="gendoccode"/>
      </w:pPr>
      <w:r w:rsidRPr="004E4726">
        <w:t>&lt;/gendoc&gt;</w:t>
      </w:r>
    </w:p>
    <w:p w:rsidR="008C62E3" w:rsidRDefault="008C62E3" w:rsidP="008C62E3">
      <w:pPr>
        <w:pStyle w:val="Titre2"/>
      </w:pPr>
      <w:bookmarkStart w:id="632" w:name="_Toc404180647"/>
      <w:bookmarkStart w:id="633" w:name="_Toc458604857"/>
      <w:r>
        <w:t>Text generation</w:t>
      </w:r>
      <w:bookmarkEnd w:id="632"/>
      <w:bookmarkEnd w:id="633"/>
    </w:p>
    <w:p w:rsidR="000C37B6" w:rsidRDefault="000C37B6">
      <w:pPr>
        <w:jc w:val="both"/>
        <w:rPr>
          <w:lang w:val="en-US"/>
        </w:rPr>
        <w:pPrChange w:id="634" w:author="CELMER, JAN" w:date="2016-08-09T09:47:00Z">
          <w:pPr/>
        </w:pPrChange>
      </w:pPr>
      <w:r w:rsidRPr="000C37B6">
        <w:rPr>
          <w:lang w:val="en-US"/>
        </w:rPr>
        <w:t>Writing scripts inside a Text editor ha</w:t>
      </w:r>
      <w:ins w:id="635" w:author="CELMER, JAN" w:date="2016-08-08T18:18:00Z">
        <w:r w:rsidR="00C62BB1">
          <w:rPr>
            <w:lang w:val="en-US"/>
          </w:rPr>
          <w:t>s</w:t>
        </w:r>
      </w:ins>
      <w:del w:id="636" w:author="CELMER, JAN" w:date="2016-08-08T18:18:00Z">
        <w:r w:rsidRPr="000C37B6" w:rsidDel="00C62BB1">
          <w:rPr>
            <w:lang w:val="en-US"/>
          </w:rPr>
          <w:delText>ve</w:delText>
        </w:r>
      </w:del>
      <w:r w:rsidRPr="000C37B6">
        <w:rPr>
          <w:lang w:val="en-US"/>
        </w:rPr>
        <w:t xml:space="preserve"> a lot of inconvenie</w:t>
      </w:r>
      <w:ins w:id="637" w:author="CELMER, JAN" w:date="2016-08-08T18:18:00Z">
        <w:r w:rsidR="00C62BB1">
          <w:rPr>
            <w:lang w:val="en-US"/>
          </w:rPr>
          <w:t>nce</w:t>
        </w:r>
      </w:ins>
      <w:del w:id="638" w:author="CELMER, JAN" w:date="2016-08-08T18:18:00Z">
        <w:r w:rsidRPr="000C37B6" w:rsidDel="00C62BB1">
          <w:rPr>
            <w:lang w:val="en-US"/>
          </w:rPr>
          <w:delText>nt</w:delText>
        </w:r>
      </w:del>
      <w:r w:rsidRPr="000C37B6">
        <w:rPr>
          <w:lang w:val="en-US"/>
        </w:rPr>
        <w:t>s but the great ad</w:t>
      </w:r>
      <w:r>
        <w:rPr>
          <w:lang w:val="en-US"/>
        </w:rPr>
        <w:t>vantage is to benefit from all t</w:t>
      </w:r>
      <w:r w:rsidRPr="000C37B6">
        <w:rPr>
          <w:lang w:val="en-US"/>
        </w:rPr>
        <w:t>ext edition functionalities</w:t>
      </w:r>
      <w:r>
        <w:rPr>
          <w:lang w:val="en-US"/>
        </w:rPr>
        <w:t>, mainly styles and formatting, from the Text editor</w:t>
      </w:r>
      <w:r w:rsidRPr="000C37B6">
        <w:rPr>
          <w:lang w:val="en-US"/>
        </w:rPr>
        <w:t>.</w:t>
      </w:r>
    </w:p>
    <w:p w:rsidR="00FA63B4" w:rsidRPr="00C62BB1" w:rsidRDefault="000C37B6" w:rsidP="008E2BFE">
      <w:pPr>
        <w:pStyle w:val="Titre3"/>
        <w:rPr>
          <w:lang w:val="en-US"/>
          <w:rPrChange w:id="639" w:author="CELMER, JAN" w:date="2016-08-08T18:19:00Z">
            <w:rPr/>
          </w:rPrChange>
        </w:rPr>
      </w:pPr>
      <w:bookmarkStart w:id="640" w:name="_Toc404180648"/>
      <w:bookmarkStart w:id="641" w:name="_Toc458604858"/>
      <w:r w:rsidRPr="00C62BB1">
        <w:rPr>
          <w:lang w:val="en-US"/>
          <w:rPrChange w:id="642" w:author="CELMER, JAN" w:date="2016-08-08T18:19:00Z">
            <w:rPr/>
          </w:rPrChange>
        </w:rPr>
        <w:t xml:space="preserve">Applying styles to </w:t>
      </w:r>
      <w:ins w:id="643" w:author="CELMER, JAN" w:date="2016-08-08T18:18:00Z">
        <w:r w:rsidR="00C62BB1" w:rsidRPr="00C62BB1">
          <w:rPr>
            <w:lang w:val="en-US"/>
            <w:rPrChange w:id="644" w:author="CELMER, JAN" w:date="2016-08-08T18:19:00Z">
              <w:rPr/>
            </w:rPrChange>
          </w:rPr>
          <w:t xml:space="preserve">the </w:t>
        </w:r>
      </w:ins>
      <w:r w:rsidRPr="00C62BB1">
        <w:rPr>
          <w:lang w:val="en-US"/>
          <w:rPrChange w:id="645" w:author="CELMER, JAN" w:date="2016-08-08T18:19:00Z">
            <w:rPr/>
          </w:rPrChange>
        </w:rPr>
        <w:t>generation output</w:t>
      </w:r>
      <w:bookmarkEnd w:id="640"/>
      <w:bookmarkEnd w:id="641"/>
    </w:p>
    <w:p w:rsidR="008E2BFE" w:rsidRPr="008E2BFE" w:rsidRDefault="008E2BFE">
      <w:pPr>
        <w:jc w:val="both"/>
        <w:rPr>
          <w:lang w:val="en-US"/>
        </w:rPr>
        <w:pPrChange w:id="646" w:author="CELMER, JAN" w:date="2016-08-09T09:47:00Z">
          <w:pPr/>
        </w:pPrChange>
      </w:pPr>
      <w:r>
        <w:rPr>
          <w:lang w:val="en-US"/>
        </w:rPr>
        <w:t xml:space="preserve">The style applied to </w:t>
      </w:r>
      <w:r w:rsidR="00FA63B4">
        <w:rPr>
          <w:lang w:val="en-US"/>
        </w:rPr>
        <w:t>the script inside template document</w:t>
      </w:r>
      <w:r>
        <w:rPr>
          <w:lang w:val="en-US"/>
        </w:rPr>
        <w:t xml:space="preserve"> is kept in the generation output</w:t>
      </w:r>
      <w:r w:rsidR="00FA63B4">
        <w:rPr>
          <w:lang w:val="en-US"/>
        </w:rPr>
        <w:t xml:space="preserve"> (color, font, size, alignment,</w:t>
      </w:r>
      <w:del w:id="647" w:author="CELMER, JAN" w:date="2016-08-08T18:19:00Z">
        <w:r w:rsidR="00FA63B4" w:rsidDel="00C62BB1">
          <w:rPr>
            <w:lang w:val="en-US"/>
          </w:rPr>
          <w:delText xml:space="preserve"> </w:delText>
        </w:r>
      </w:del>
      <w:r w:rsidR="00FA63B4">
        <w:rPr>
          <w:lang w:val="en-US"/>
        </w:rPr>
        <w:t>…)</w:t>
      </w:r>
      <w:ins w:id="648" w:author="CELMER, JAN" w:date="2016-08-09T10:02:00Z">
        <w:r w:rsidR="0019306E">
          <w:rPr>
            <w:lang w:val="en-US"/>
          </w:rPr>
          <w:t>.</w:t>
        </w:r>
      </w:ins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F6C76" w:rsidTr="005F6C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5F6C76" w:rsidRDefault="005F6C76" w:rsidP="005F6C76">
            <w:r>
              <w:t>Template content</w:t>
            </w:r>
          </w:p>
        </w:tc>
        <w:tc>
          <w:tcPr>
            <w:tcW w:w="4606" w:type="dxa"/>
          </w:tcPr>
          <w:p w:rsidR="005F6C76" w:rsidRDefault="005F6C76" w:rsidP="005F6C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Generation output</w:t>
            </w:r>
          </w:p>
        </w:tc>
      </w:tr>
      <w:tr w:rsidR="005F6C76" w:rsidRPr="005F6C76" w:rsidTr="00B573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5F6C76" w:rsidRPr="005F6C76" w:rsidRDefault="005F6C76" w:rsidP="005F6C76">
            <w:pPr>
              <w:rPr>
                <w:lang w:val="en-US"/>
              </w:rPr>
            </w:pPr>
            <w:r w:rsidRPr="005F6C76">
              <w:rPr>
                <w:lang w:val="en-US"/>
              </w:rPr>
              <w:t>&lt;context model=</w:t>
            </w:r>
            <w:r w:rsidR="00EB0397">
              <w:rPr>
                <w:lang w:val="en-US"/>
              </w:rPr>
              <w:t>‘</w:t>
            </w:r>
            <w:r w:rsidRPr="005F6C76">
              <w:rPr>
                <w:lang w:val="en-US"/>
              </w:rPr>
              <w:t>…</w:t>
            </w:r>
            <w:r w:rsidR="00EB0397">
              <w:rPr>
                <w:lang w:val="en-US"/>
              </w:rPr>
              <w:t>’</w:t>
            </w:r>
            <w:r w:rsidRPr="005F6C76">
              <w:rPr>
                <w:lang w:val="en-US"/>
              </w:rPr>
              <w:t>/&gt;</w:t>
            </w:r>
          </w:p>
          <w:p w:rsidR="005F6C76" w:rsidRDefault="005F6C76" w:rsidP="005F6C76">
            <w:pPr>
              <w:rPr>
                <w:lang w:val="en-US"/>
              </w:rPr>
            </w:pPr>
            <w:r w:rsidRPr="005F6C76">
              <w:rPr>
                <w:lang w:val="en-US"/>
              </w:rPr>
              <w:t>&lt;gendoc&gt;</w:t>
            </w:r>
          </w:p>
          <w:p w:rsidR="005F6C76" w:rsidRDefault="005F6C76" w:rsidP="005F6C76">
            <w:pPr>
              <w:rPr>
                <w:lang w:val="en-US"/>
              </w:rPr>
            </w:pPr>
            <w:r>
              <w:rPr>
                <w:lang w:val="en-US"/>
              </w:rPr>
              <w:t>[for (</w:t>
            </w:r>
            <w:r w:rsidR="00E964CC">
              <w:rPr>
                <w:lang w:val="en-US"/>
              </w:rPr>
              <w:t>p</w:t>
            </w:r>
            <w:r>
              <w:rPr>
                <w:lang w:val="en-US"/>
              </w:rPr>
              <w:t>:Package|self.ownedElement-&gt;filter(Package))]</w:t>
            </w:r>
          </w:p>
          <w:p w:rsidR="005F6C76" w:rsidRPr="00B57358" w:rsidRDefault="005F6C76" w:rsidP="00B57358">
            <w:pPr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[p.name/]</w:t>
            </w:r>
          </w:p>
          <w:p w:rsidR="005F6C76" w:rsidRPr="005F6C76" w:rsidRDefault="005F6C76" w:rsidP="005F6C76">
            <w:pPr>
              <w:rPr>
                <w:lang w:val="en-US"/>
              </w:rPr>
            </w:pPr>
            <w:r>
              <w:rPr>
                <w:lang w:val="en-US"/>
              </w:rPr>
              <w:t>[/for]</w:t>
            </w:r>
          </w:p>
          <w:p w:rsidR="005F6C76" w:rsidRPr="005F6C76" w:rsidRDefault="005F6C76" w:rsidP="005F6C76">
            <w:pPr>
              <w:rPr>
                <w:lang w:val="en-US"/>
              </w:rPr>
            </w:pPr>
            <w:r>
              <w:rPr>
                <w:lang w:val="en-US"/>
              </w:rPr>
              <w:t>&lt;/gendoc&gt;</w:t>
            </w:r>
          </w:p>
        </w:tc>
        <w:tc>
          <w:tcPr>
            <w:tcW w:w="4606" w:type="dxa"/>
          </w:tcPr>
          <w:p w:rsidR="00E964CC" w:rsidRPr="00B57358" w:rsidRDefault="00E964CC" w:rsidP="00B573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Actors</w:t>
            </w:r>
          </w:p>
          <w:p w:rsidR="00E964CC" w:rsidRPr="00B57358" w:rsidRDefault="00E964CC" w:rsidP="00B573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Use case view</w:t>
            </w:r>
          </w:p>
          <w:p w:rsidR="00E964CC" w:rsidRPr="00B57358" w:rsidRDefault="00E964CC" w:rsidP="00B573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Logical view</w:t>
            </w:r>
          </w:p>
          <w:p w:rsidR="00E964CC" w:rsidRPr="00B57358" w:rsidRDefault="00E964CC" w:rsidP="00B573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Deployment view</w:t>
            </w:r>
          </w:p>
          <w:p w:rsidR="005F6C76" w:rsidRPr="005F6C76" w:rsidRDefault="005F6C76" w:rsidP="005F6C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B57358" w:rsidRPr="005F6C76" w:rsidRDefault="00B57358" w:rsidP="005F6C76">
      <w:pPr>
        <w:rPr>
          <w:lang w:val="en-US"/>
        </w:rPr>
      </w:pPr>
    </w:p>
    <w:p w:rsidR="00B57358" w:rsidRDefault="000C37B6" w:rsidP="00B57358">
      <w:pPr>
        <w:pStyle w:val="Titre3"/>
      </w:pPr>
      <w:bookmarkStart w:id="649" w:name="_Toc404180649"/>
      <w:bookmarkStart w:id="650" w:name="_Toc458604859"/>
      <w:r>
        <w:t>Using bullets and numbering</w:t>
      </w:r>
      <w:bookmarkEnd w:id="649"/>
      <w:bookmarkEnd w:id="650"/>
    </w:p>
    <w:p w:rsidR="00B57358" w:rsidRPr="00B57358" w:rsidRDefault="00B57358" w:rsidP="00B57358">
      <w:pPr>
        <w:rPr>
          <w:lang w:val="en-US"/>
        </w:rPr>
      </w:pPr>
      <w:r w:rsidRPr="00B57358">
        <w:rPr>
          <w:lang w:val="en-US"/>
        </w:rPr>
        <w:t xml:space="preserve">With the same example as in the previous paragraph, </w:t>
      </w:r>
      <w:r>
        <w:rPr>
          <w:lang w:val="en-US"/>
        </w:rPr>
        <w:t>other style</w:t>
      </w:r>
      <w:r w:rsidR="00E21F46">
        <w:rPr>
          <w:lang w:val="en-US"/>
        </w:rPr>
        <w:t xml:space="preserve"> information such</w:t>
      </w:r>
      <w:r>
        <w:rPr>
          <w:lang w:val="en-US"/>
        </w:rPr>
        <w:t xml:space="preserve"> as bullets or numbering can be used</w:t>
      </w:r>
      <w:r w:rsidR="00E21F46">
        <w:rPr>
          <w:lang w:val="en-US"/>
        </w:rPr>
        <w:t xml:space="preserve"> for generation</w:t>
      </w:r>
      <w:r w:rsidR="004F1CAA">
        <w:rPr>
          <w:lang w:val="en-US"/>
        </w:rPr>
        <w:t>.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57358" w:rsidTr="00803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7358" w:rsidRDefault="00B57358" w:rsidP="00803113">
            <w:r>
              <w:lastRenderedPageBreak/>
              <w:t>Template content</w:t>
            </w:r>
          </w:p>
        </w:tc>
        <w:tc>
          <w:tcPr>
            <w:tcW w:w="4606" w:type="dxa"/>
          </w:tcPr>
          <w:p w:rsidR="00B57358" w:rsidRDefault="00B57358" w:rsidP="008031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Generation output</w:t>
            </w:r>
          </w:p>
        </w:tc>
      </w:tr>
      <w:tr w:rsidR="00B57358" w:rsidRPr="005F6C76" w:rsidTr="00B573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7358" w:rsidRPr="005F6C76" w:rsidRDefault="00B57358" w:rsidP="00803113">
            <w:pPr>
              <w:rPr>
                <w:lang w:val="en-US"/>
              </w:rPr>
            </w:pPr>
            <w:r w:rsidRPr="005F6C76">
              <w:rPr>
                <w:lang w:val="en-US"/>
              </w:rPr>
              <w:t>&lt;context model=</w:t>
            </w:r>
            <w:r w:rsidR="00EB0397">
              <w:rPr>
                <w:lang w:val="en-US"/>
              </w:rPr>
              <w:t>‘</w:t>
            </w:r>
            <w:r w:rsidRPr="005F6C76">
              <w:rPr>
                <w:lang w:val="en-US"/>
              </w:rPr>
              <w:t>…</w:t>
            </w:r>
            <w:r w:rsidR="00EB0397">
              <w:rPr>
                <w:lang w:val="en-US"/>
              </w:rPr>
              <w:t>’</w:t>
            </w:r>
            <w:r w:rsidRPr="005F6C76">
              <w:rPr>
                <w:lang w:val="en-US"/>
              </w:rPr>
              <w:t>/&gt;</w:t>
            </w:r>
          </w:p>
          <w:p w:rsidR="00B57358" w:rsidRDefault="00B57358" w:rsidP="00803113">
            <w:pPr>
              <w:rPr>
                <w:lang w:val="en-US"/>
              </w:rPr>
            </w:pPr>
            <w:r w:rsidRPr="005F6C76">
              <w:rPr>
                <w:lang w:val="en-US"/>
              </w:rPr>
              <w:t>&lt;gendoc&gt;</w:t>
            </w:r>
          </w:p>
          <w:p w:rsidR="00B57358" w:rsidRDefault="00B57358" w:rsidP="00803113">
            <w:pPr>
              <w:rPr>
                <w:lang w:val="en-US"/>
              </w:rPr>
            </w:pPr>
            <w:r>
              <w:rPr>
                <w:lang w:val="en-US"/>
              </w:rPr>
              <w:t>[for (p:Package|self.ownedElement-&gt;filter(Package))]</w:t>
            </w:r>
          </w:p>
          <w:p w:rsidR="00B57358" w:rsidRPr="00B57358" w:rsidRDefault="00B57358" w:rsidP="00C725A9">
            <w:pPr>
              <w:pStyle w:val="Paragraphedeliste"/>
              <w:numPr>
                <w:ilvl w:val="0"/>
                <w:numId w:val="15"/>
              </w:numPr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[p.name/]</w:t>
            </w:r>
          </w:p>
          <w:p w:rsidR="00B57358" w:rsidRPr="005F6C76" w:rsidRDefault="00B57358" w:rsidP="00803113">
            <w:pPr>
              <w:rPr>
                <w:lang w:val="en-US"/>
              </w:rPr>
            </w:pPr>
            <w:r>
              <w:rPr>
                <w:lang w:val="en-US"/>
              </w:rPr>
              <w:t>[/for]</w:t>
            </w:r>
          </w:p>
          <w:p w:rsidR="00B57358" w:rsidRPr="005F6C76" w:rsidRDefault="00B57358" w:rsidP="00803113">
            <w:pPr>
              <w:rPr>
                <w:lang w:val="en-US"/>
              </w:rPr>
            </w:pPr>
            <w:r>
              <w:rPr>
                <w:lang w:val="en-US"/>
              </w:rPr>
              <w:t>&lt;/gendoc&gt;</w:t>
            </w:r>
          </w:p>
        </w:tc>
        <w:tc>
          <w:tcPr>
            <w:tcW w:w="4606" w:type="dxa"/>
          </w:tcPr>
          <w:p w:rsidR="00B57358" w:rsidRPr="00B57358" w:rsidRDefault="00B57358" w:rsidP="00C725A9">
            <w:pPr>
              <w:pStyle w:val="Paragraphedeliste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Actors</w:t>
            </w:r>
          </w:p>
          <w:p w:rsidR="00B57358" w:rsidRPr="00B57358" w:rsidRDefault="00B57358" w:rsidP="00C725A9">
            <w:pPr>
              <w:pStyle w:val="Paragraphedeliste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Use case view</w:t>
            </w:r>
          </w:p>
          <w:p w:rsidR="00B57358" w:rsidRPr="00B57358" w:rsidRDefault="00B57358" w:rsidP="00C725A9">
            <w:pPr>
              <w:pStyle w:val="Paragraphedeliste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Logical view</w:t>
            </w:r>
          </w:p>
          <w:p w:rsidR="00B57358" w:rsidRPr="00B57358" w:rsidRDefault="00B57358" w:rsidP="00C725A9">
            <w:pPr>
              <w:pStyle w:val="Paragraphedeliste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Deployment view</w:t>
            </w:r>
          </w:p>
          <w:p w:rsidR="00B57358" w:rsidRPr="005F6C76" w:rsidRDefault="00B57358" w:rsidP="008031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B57358" w:rsidRDefault="00B57358" w:rsidP="00B57358"/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57358" w:rsidTr="00803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7358" w:rsidRDefault="00B57358" w:rsidP="00803113">
            <w:r>
              <w:t>Template content</w:t>
            </w:r>
          </w:p>
        </w:tc>
        <w:tc>
          <w:tcPr>
            <w:tcW w:w="4606" w:type="dxa"/>
          </w:tcPr>
          <w:p w:rsidR="00B57358" w:rsidRDefault="00B57358" w:rsidP="008031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Generation output</w:t>
            </w:r>
          </w:p>
        </w:tc>
      </w:tr>
      <w:tr w:rsidR="00B57358" w:rsidRPr="005F6C76" w:rsidTr="00B573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57358" w:rsidRPr="005F6C76" w:rsidRDefault="00B57358" w:rsidP="00803113">
            <w:pPr>
              <w:rPr>
                <w:lang w:val="en-US"/>
              </w:rPr>
            </w:pPr>
            <w:r w:rsidRPr="005F6C76">
              <w:rPr>
                <w:lang w:val="en-US"/>
              </w:rPr>
              <w:t>&lt;context model=</w:t>
            </w:r>
            <w:r w:rsidR="00EB0397">
              <w:rPr>
                <w:lang w:val="en-US"/>
              </w:rPr>
              <w:t>‘</w:t>
            </w:r>
            <w:r w:rsidRPr="005F6C76">
              <w:rPr>
                <w:lang w:val="en-US"/>
              </w:rPr>
              <w:t>…</w:t>
            </w:r>
            <w:r w:rsidR="00EB0397">
              <w:rPr>
                <w:lang w:val="en-US"/>
              </w:rPr>
              <w:t>’</w:t>
            </w:r>
            <w:r w:rsidRPr="005F6C76">
              <w:rPr>
                <w:lang w:val="en-US"/>
              </w:rPr>
              <w:t>/&gt;</w:t>
            </w:r>
          </w:p>
          <w:p w:rsidR="00B57358" w:rsidRDefault="00B57358" w:rsidP="00803113">
            <w:pPr>
              <w:rPr>
                <w:lang w:val="en-US"/>
              </w:rPr>
            </w:pPr>
            <w:r w:rsidRPr="005F6C76">
              <w:rPr>
                <w:lang w:val="en-US"/>
              </w:rPr>
              <w:t>&lt;gendoc&gt;</w:t>
            </w:r>
          </w:p>
          <w:p w:rsidR="00B57358" w:rsidRDefault="00B57358" w:rsidP="00803113">
            <w:pPr>
              <w:rPr>
                <w:lang w:val="en-US"/>
              </w:rPr>
            </w:pPr>
            <w:r>
              <w:rPr>
                <w:lang w:val="en-US"/>
              </w:rPr>
              <w:t>[for (p:Package|self.ownedElement-&gt;filter(Package))]</w:t>
            </w:r>
          </w:p>
          <w:p w:rsidR="00B57358" w:rsidRPr="00B57358" w:rsidRDefault="00B57358" w:rsidP="00C725A9">
            <w:pPr>
              <w:pStyle w:val="Paragraphedeliste"/>
              <w:numPr>
                <w:ilvl w:val="0"/>
                <w:numId w:val="18"/>
              </w:numPr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[p.name/]</w:t>
            </w:r>
          </w:p>
          <w:p w:rsidR="00B57358" w:rsidRDefault="00B57358" w:rsidP="00B57358">
            <w:pPr>
              <w:rPr>
                <w:lang w:val="en-US"/>
              </w:rPr>
            </w:pPr>
            <w:r>
              <w:rPr>
                <w:lang w:val="en-US"/>
              </w:rPr>
              <w:t xml:space="preserve">  [for (p2:Package|p.ownedElement-&gt;filter(Package))]</w:t>
            </w:r>
          </w:p>
          <w:p w:rsidR="00B57358" w:rsidRPr="008E2BFE" w:rsidRDefault="00B57358" w:rsidP="00C725A9">
            <w:pPr>
              <w:pStyle w:val="Paragraphedeliste"/>
              <w:numPr>
                <w:ilvl w:val="1"/>
                <w:numId w:val="17"/>
              </w:numPr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[p</w:t>
            </w:r>
            <w:r>
              <w:rPr>
                <w:rFonts w:asciiTheme="majorHAnsi" w:hAnsiTheme="majorHAnsi"/>
                <w:color w:val="6076B4" w:themeColor="accent1"/>
                <w:lang w:val="en-US"/>
              </w:rPr>
              <w:t>2</w:t>
            </w: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.name/]</w:t>
            </w:r>
          </w:p>
          <w:p w:rsidR="00B57358" w:rsidRPr="00B57358" w:rsidRDefault="00B57358" w:rsidP="00B57358">
            <w:pPr>
              <w:rPr>
                <w:lang w:val="en-US"/>
              </w:rPr>
            </w:pPr>
            <w:r>
              <w:rPr>
                <w:lang w:val="en-US"/>
              </w:rPr>
              <w:t xml:space="preserve">  [/for]</w:t>
            </w:r>
          </w:p>
          <w:p w:rsidR="00B57358" w:rsidRPr="005F6C76" w:rsidRDefault="00B57358" w:rsidP="00803113">
            <w:pPr>
              <w:rPr>
                <w:lang w:val="en-US"/>
              </w:rPr>
            </w:pPr>
            <w:r>
              <w:rPr>
                <w:lang w:val="en-US"/>
              </w:rPr>
              <w:t>[/for]</w:t>
            </w:r>
          </w:p>
          <w:p w:rsidR="00B57358" w:rsidRPr="005F6C76" w:rsidRDefault="00B57358" w:rsidP="00803113">
            <w:pPr>
              <w:rPr>
                <w:lang w:val="en-US"/>
              </w:rPr>
            </w:pPr>
            <w:r>
              <w:rPr>
                <w:lang w:val="en-US"/>
              </w:rPr>
              <w:t>&lt;/gendoc&gt;</w:t>
            </w:r>
          </w:p>
        </w:tc>
        <w:tc>
          <w:tcPr>
            <w:tcW w:w="4606" w:type="dxa"/>
          </w:tcPr>
          <w:p w:rsidR="006313EA" w:rsidRPr="006313EA" w:rsidRDefault="00B57358" w:rsidP="00C725A9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Actors</w:t>
            </w:r>
          </w:p>
          <w:p w:rsidR="00B57358" w:rsidRDefault="00B57358" w:rsidP="00C725A9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Use case view</w:t>
            </w:r>
          </w:p>
          <w:p w:rsidR="006313EA" w:rsidRDefault="008E2BFE" w:rsidP="00C725A9">
            <w:pPr>
              <w:pStyle w:val="Paragraphedeliste"/>
              <w:numPr>
                <w:ilvl w:val="1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>
              <w:rPr>
                <w:rFonts w:asciiTheme="majorHAnsi" w:hAnsiTheme="majorHAnsi"/>
                <w:color w:val="6076B4" w:themeColor="accent1"/>
                <w:lang w:val="en-US"/>
              </w:rPr>
              <w:t>Data import</w:t>
            </w:r>
          </w:p>
          <w:p w:rsidR="006313EA" w:rsidRPr="006313EA" w:rsidRDefault="008E2BFE" w:rsidP="00C725A9">
            <w:pPr>
              <w:pStyle w:val="Paragraphedeliste"/>
              <w:numPr>
                <w:ilvl w:val="1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>
              <w:rPr>
                <w:rFonts w:asciiTheme="majorHAnsi" w:hAnsiTheme="majorHAnsi"/>
                <w:color w:val="6076B4" w:themeColor="accent1"/>
                <w:lang w:val="en-US"/>
              </w:rPr>
              <w:t>Data export</w:t>
            </w:r>
          </w:p>
          <w:p w:rsidR="00B57358" w:rsidRDefault="00B57358" w:rsidP="00C725A9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Logical view</w:t>
            </w:r>
          </w:p>
          <w:p w:rsidR="00B57358" w:rsidRDefault="00B57358" w:rsidP="00C725A9">
            <w:pPr>
              <w:pStyle w:val="Paragraphedeliste"/>
              <w:numPr>
                <w:ilvl w:val="0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 w:rsidRPr="00B57358">
              <w:rPr>
                <w:rFonts w:asciiTheme="majorHAnsi" w:hAnsiTheme="majorHAnsi"/>
                <w:color w:val="6076B4" w:themeColor="accent1"/>
                <w:lang w:val="en-US"/>
              </w:rPr>
              <w:t>Deployment view</w:t>
            </w:r>
          </w:p>
          <w:p w:rsidR="006313EA" w:rsidRDefault="006313EA" w:rsidP="00C725A9">
            <w:pPr>
              <w:pStyle w:val="Paragraphedeliste"/>
              <w:numPr>
                <w:ilvl w:val="1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>
              <w:rPr>
                <w:rFonts w:asciiTheme="majorHAnsi" w:hAnsiTheme="majorHAnsi"/>
                <w:color w:val="6076B4" w:themeColor="accent1"/>
                <w:lang w:val="en-US"/>
              </w:rPr>
              <w:t>Server side</w:t>
            </w:r>
          </w:p>
          <w:p w:rsidR="00B57358" w:rsidRPr="008E2BFE" w:rsidRDefault="006313EA" w:rsidP="00C725A9">
            <w:pPr>
              <w:pStyle w:val="Paragraphedeliste"/>
              <w:numPr>
                <w:ilvl w:val="1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6076B4" w:themeColor="accent1"/>
                <w:lang w:val="en-US"/>
              </w:rPr>
            </w:pPr>
            <w:r>
              <w:rPr>
                <w:rFonts w:asciiTheme="majorHAnsi" w:hAnsiTheme="majorHAnsi"/>
                <w:color w:val="6076B4" w:themeColor="accent1"/>
                <w:lang w:val="en-US"/>
              </w:rPr>
              <w:t>Client side</w:t>
            </w:r>
          </w:p>
        </w:tc>
      </w:tr>
    </w:tbl>
    <w:p w:rsidR="00B57358" w:rsidRPr="00B57358" w:rsidRDefault="00B57358" w:rsidP="00B57358"/>
    <w:p w:rsidR="000C37B6" w:rsidRPr="000C37B6" w:rsidRDefault="006633D6" w:rsidP="000C37B6">
      <w:pPr>
        <w:rPr>
          <w:lang w:val="en-US"/>
        </w:rPr>
      </w:pPr>
      <w:r>
        <w:rPr>
          <w:lang w:val="en-US"/>
        </w:rPr>
        <w:t>All other styles from document templates are kept during generation.</w:t>
      </w:r>
    </w:p>
    <w:p w:rsidR="000C37B6" w:rsidDel="00763915" w:rsidRDefault="000C37B6" w:rsidP="008B1935">
      <w:pPr>
        <w:pStyle w:val="Titre2"/>
        <w:rPr>
          <w:del w:id="651" w:author="FAURE, TRISTAN" w:date="2016-08-10T15:14:00Z"/>
          <w:lang w:val="en-US"/>
        </w:rPr>
      </w:pPr>
    </w:p>
    <w:p w:rsidR="00763915" w:rsidRDefault="00763915" w:rsidP="00763915">
      <w:pPr>
        <w:rPr>
          <w:ins w:id="652" w:author="FAURE, TRISTAN" w:date="2016-08-10T15:14:00Z"/>
          <w:lang w:val="en-US"/>
        </w:rPr>
      </w:pPr>
    </w:p>
    <w:p w:rsidR="00763915" w:rsidRDefault="00763915" w:rsidP="00763915">
      <w:pPr>
        <w:rPr>
          <w:ins w:id="653" w:author="FAURE, TRISTAN" w:date="2016-08-10T15:14:00Z"/>
          <w:lang w:val="en-US"/>
        </w:rPr>
        <w:pPrChange w:id="654" w:author="FAURE, TRISTAN" w:date="2016-08-10T15:14:00Z">
          <w:pPr/>
        </w:pPrChange>
      </w:pPr>
    </w:p>
    <w:p w:rsidR="00763915" w:rsidRPr="00763915" w:rsidRDefault="00763915" w:rsidP="00763915">
      <w:pPr>
        <w:rPr>
          <w:ins w:id="655" w:author="FAURE, TRISTAN" w:date="2016-08-10T15:14:00Z"/>
          <w:lang w:val="en-US"/>
        </w:rPr>
        <w:pPrChange w:id="656" w:author="FAURE, TRISTAN" w:date="2016-08-10T15:14:00Z">
          <w:pPr/>
        </w:pPrChange>
      </w:pPr>
    </w:p>
    <w:p w:rsidR="000C37B6" w:rsidRPr="000C37B6" w:rsidDel="00763915" w:rsidRDefault="000C37B6" w:rsidP="000C37B6">
      <w:pPr>
        <w:rPr>
          <w:del w:id="657" w:author="FAURE, TRISTAN" w:date="2016-08-10T15:14:00Z"/>
          <w:lang w:val="en-US"/>
        </w:rPr>
      </w:pPr>
    </w:p>
    <w:p w:rsidR="004E4726" w:rsidRPr="005E4674" w:rsidDel="00763915" w:rsidRDefault="004E4726" w:rsidP="005E4674">
      <w:pPr>
        <w:rPr>
          <w:del w:id="658" w:author="FAURE, TRISTAN" w:date="2016-08-10T15:14:00Z"/>
          <w:lang w:val="en-US"/>
        </w:rPr>
      </w:pPr>
    </w:p>
    <w:p w:rsidR="008B1935" w:rsidRPr="000C37B6" w:rsidRDefault="00F26ACA" w:rsidP="008B1935">
      <w:pPr>
        <w:pStyle w:val="Titre2"/>
        <w:rPr>
          <w:lang w:val="en-US"/>
        </w:rPr>
      </w:pPr>
      <w:bookmarkStart w:id="659" w:name="_Toc404180650"/>
      <w:bookmarkStart w:id="660" w:name="_Toc458604860"/>
      <w:r>
        <w:rPr>
          <w:lang w:val="en-US"/>
        </w:rPr>
        <w:t>Images</w:t>
      </w:r>
      <w:r w:rsidR="009633A7" w:rsidRPr="000C37B6">
        <w:rPr>
          <w:lang w:val="en-US"/>
        </w:rPr>
        <w:t xml:space="preserve"> generation</w:t>
      </w:r>
      <w:bookmarkEnd w:id="659"/>
      <w:bookmarkEnd w:id="660"/>
    </w:p>
    <w:p w:rsidR="00972849" w:rsidRDefault="00731864" w:rsidP="00B27C41">
      <w:pPr>
        <w:rPr>
          <w:lang w:val="en-US"/>
        </w:rPr>
      </w:pPr>
      <w:r w:rsidRPr="00B27C41">
        <w:rPr>
          <w:rStyle w:val="gendoccodeCar"/>
        </w:rPr>
        <w:t>&lt;image&gt;</w:t>
      </w:r>
      <w:r w:rsidRPr="00B27C41">
        <w:rPr>
          <w:b/>
          <w:bCs/>
          <w:lang w:val="en-US"/>
        </w:rPr>
        <w:t xml:space="preserve"> </w:t>
      </w:r>
      <w:r w:rsidRPr="00B27C41">
        <w:rPr>
          <w:lang w:val="en-US"/>
        </w:rPr>
        <w:t xml:space="preserve">tag must be defined under a </w:t>
      </w:r>
      <w:r w:rsidRPr="00B27C41">
        <w:rPr>
          <w:rStyle w:val="gendoccodeCar"/>
        </w:rPr>
        <w:t>&lt;gendoc&gt;</w:t>
      </w:r>
      <w:r w:rsidRPr="00B27C41">
        <w:rPr>
          <w:lang w:val="en-US"/>
        </w:rPr>
        <w:t xml:space="preserve"> tag</w:t>
      </w:r>
      <w:r w:rsidR="00972849">
        <w:rPr>
          <w:lang w:val="en-US"/>
        </w:rPr>
        <w:t xml:space="preserve">. </w:t>
      </w:r>
    </w:p>
    <w:p w:rsidR="00972849" w:rsidRDefault="00972849" w:rsidP="00B27C41">
      <w:pPr>
        <w:rPr>
          <w:lang w:val="en-US"/>
        </w:rPr>
      </w:pPr>
      <w:r>
        <w:rPr>
          <w:lang w:val="en-US"/>
        </w:rPr>
        <w:t xml:space="preserve"> It shall define one of the following attributes</w:t>
      </w:r>
      <w:del w:id="661" w:author="CELMER, JAN" w:date="2016-08-08T18:19:00Z">
        <w:r w:rsidDel="00C62BB1">
          <w:rPr>
            <w:lang w:val="en-US"/>
          </w:rPr>
          <w:delText xml:space="preserve"> </w:delText>
        </w:r>
      </w:del>
      <w:r>
        <w:rPr>
          <w:lang w:val="en-US"/>
        </w:rPr>
        <w:t>:</w:t>
      </w:r>
    </w:p>
    <w:p w:rsidR="00972849" w:rsidRPr="00972849" w:rsidRDefault="00972849" w:rsidP="00C725A9">
      <w:pPr>
        <w:pStyle w:val="Paragraphedeliste"/>
        <w:numPr>
          <w:ilvl w:val="0"/>
          <w:numId w:val="20"/>
        </w:numPr>
        <w:rPr>
          <w:lang w:val="en-US"/>
        </w:rPr>
      </w:pPr>
      <w:r w:rsidRPr="00972849">
        <w:rPr>
          <w:rStyle w:val="gendoccodeCar"/>
        </w:rPr>
        <w:t>object</w:t>
      </w:r>
      <w:r w:rsidRPr="00972849">
        <w:rPr>
          <w:lang w:val="en-US"/>
        </w:rPr>
        <w:t xml:space="preserve"> for diagram generation, filled with an ID of the diagram. </w:t>
      </w:r>
      <w:r w:rsidR="00DD1D4E">
        <w:fldChar w:fldCharType="begin"/>
      </w:r>
      <w:r w:rsidR="00DD1D4E" w:rsidRPr="003B5AFC">
        <w:rPr>
          <w:lang w:val="en-US"/>
          <w:rPrChange w:id="662" w:author="FAURE, TRISTAN" w:date="2016-08-10T15:02:00Z">
            <w:rPr/>
          </w:rPrChange>
        </w:rPr>
        <w:instrText xml:space="preserve"> HYPERLINK \l "_Displaying_diagrams" </w:instrText>
      </w:r>
      <w:r w:rsidR="00DD1D4E">
        <w:fldChar w:fldCharType="separate"/>
      </w:r>
      <w:r w:rsidRPr="00972849">
        <w:rPr>
          <w:rStyle w:val="Lienhypertexte"/>
          <w:lang w:val="en-US"/>
        </w:rPr>
        <w:t>See Diagram generation section</w:t>
      </w:r>
      <w:r w:rsidR="00DD1D4E">
        <w:rPr>
          <w:rStyle w:val="Lienhypertexte"/>
          <w:lang w:val="en-US"/>
        </w:rPr>
        <w:fldChar w:fldCharType="end"/>
      </w:r>
      <w:r>
        <w:rPr>
          <w:lang w:val="en-US"/>
        </w:rPr>
        <w:t>.</w:t>
      </w:r>
    </w:p>
    <w:p w:rsidR="00972849" w:rsidRPr="00972849" w:rsidRDefault="00972849" w:rsidP="00C725A9">
      <w:pPr>
        <w:pStyle w:val="Paragraphedeliste"/>
        <w:numPr>
          <w:ilvl w:val="0"/>
          <w:numId w:val="20"/>
        </w:numPr>
        <w:rPr>
          <w:lang w:val="en-US"/>
        </w:rPr>
      </w:pPr>
      <w:r w:rsidRPr="00972849">
        <w:rPr>
          <w:rStyle w:val="gendoccodeCar"/>
        </w:rPr>
        <w:t>filePath</w:t>
      </w:r>
      <w:r w:rsidRPr="00972849">
        <w:rPr>
          <w:lang w:val="en-US"/>
        </w:rPr>
        <w:t xml:space="preserve"> for static image generation, filled</w:t>
      </w:r>
      <w:r>
        <w:rPr>
          <w:lang w:val="en-US"/>
        </w:rPr>
        <w:t xml:space="preserve"> with the image absolute path. </w:t>
      </w:r>
      <w:r w:rsidR="00DD1D4E">
        <w:fldChar w:fldCharType="begin"/>
      </w:r>
      <w:r w:rsidR="00DD1D4E" w:rsidRPr="003B5AFC">
        <w:rPr>
          <w:lang w:val="en-US"/>
          <w:rPrChange w:id="663" w:author="FAURE, TRISTAN" w:date="2016-08-10T15:02:00Z">
            <w:rPr/>
          </w:rPrChange>
        </w:rPr>
        <w:instrText xml:space="preserve"> HYPERLINK \l "_Displaying_static_images" </w:instrText>
      </w:r>
      <w:r w:rsidR="00DD1D4E">
        <w:fldChar w:fldCharType="separate"/>
      </w:r>
      <w:r w:rsidRPr="00972849">
        <w:rPr>
          <w:rStyle w:val="Lienhypertexte"/>
          <w:lang w:val="en-US"/>
        </w:rPr>
        <w:t>See static image generation section</w:t>
      </w:r>
      <w:r w:rsidR="00DD1D4E">
        <w:rPr>
          <w:rStyle w:val="Lienhypertexte"/>
          <w:lang w:val="en-US"/>
        </w:rPr>
        <w:fldChar w:fldCharType="end"/>
      </w:r>
      <w:r>
        <w:rPr>
          <w:lang w:val="en-US"/>
        </w:rPr>
        <w:t>.</w:t>
      </w:r>
    </w:p>
    <w:p w:rsidR="00972849" w:rsidRDefault="00A74777" w:rsidP="00972849">
      <w:pPr>
        <w:rPr>
          <w:lang w:val="en-US"/>
        </w:rPr>
      </w:pPr>
      <w:r>
        <w:rPr>
          <w:lang w:val="en-US"/>
        </w:rPr>
        <w:t>An e</w:t>
      </w:r>
      <w:r w:rsidR="00972849">
        <w:rPr>
          <w:lang w:val="en-US"/>
        </w:rPr>
        <w:t>mpty drawing a</w:t>
      </w:r>
      <w:r>
        <w:rPr>
          <w:lang w:val="en-US"/>
        </w:rPr>
        <w:t>rea inside start and end of tag</w:t>
      </w:r>
      <w:del w:id="664" w:author="CELMER, JAN" w:date="2016-08-09T10:01:00Z">
        <w:r w:rsidDel="0019306E">
          <w:rPr>
            <w:lang w:val="en-US"/>
          </w:rPr>
          <w:delText xml:space="preserve"> </w:delText>
        </w:r>
      </w:del>
      <w:r>
        <w:rPr>
          <w:lang w:val="en-US"/>
        </w:rPr>
        <w:t xml:space="preserve">: </w:t>
      </w:r>
    </w:p>
    <w:p w:rsidR="00972849" w:rsidRPr="00972849" w:rsidRDefault="00972849" w:rsidP="00972849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&lt;image … &gt;</w:t>
      </w:r>
    </w:p>
    <w:p w:rsidR="00F26ACA" w:rsidRDefault="00972849" w:rsidP="00972849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lastRenderedPageBreak/>
        <w:drawing>
          <wp:inline distT="0" distB="0" distL="0" distR="0" wp14:anchorId="3B47C272" wp14:editId="4AFB650F">
            <wp:extent cx="5444065" cy="948267"/>
            <wp:effectExtent l="0" t="0" r="4445" b="444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" t="8760" r="2410" b="9489"/>
                    <a:stretch/>
                  </pic:blipFill>
                  <pic:spPr bwMode="auto">
                    <a:xfrm>
                      <a:off x="0" y="0"/>
                      <a:ext cx="5448042" cy="94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2849" w:rsidRDefault="00972849" w:rsidP="00972849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&lt;/image&gt;</w:t>
      </w:r>
    </w:p>
    <w:p w:rsidR="00972849" w:rsidRPr="000D6405" w:rsidRDefault="00F26ACA" w:rsidP="00972849">
      <w:pPr>
        <w:pStyle w:val="Titre3"/>
        <w:rPr>
          <w:lang w:val="en-US"/>
        </w:rPr>
      </w:pPr>
      <w:bookmarkStart w:id="665" w:name="_Toc404180651"/>
      <w:bookmarkStart w:id="666" w:name="_Toc458604861"/>
      <w:r>
        <w:rPr>
          <w:lang w:val="en-US"/>
        </w:rPr>
        <w:t>Customize image size</w:t>
      </w:r>
      <w:bookmarkEnd w:id="665"/>
      <w:bookmarkEnd w:id="666"/>
      <w:r>
        <w:rPr>
          <w:lang w:val="en-US"/>
        </w:rPr>
        <w:t xml:space="preserve"> </w:t>
      </w:r>
    </w:p>
    <w:p w:rsidR="00972849" w:rsidRDefault="00972849">
      <w:pPr>
        <w:jc w:val="both"/>
        <w:rPr>
          <w:rStyle w:val="gendoccodeCar"/>
          <w:b w:val="0"/>
          <w:bCs w:val="0"/>
        </w:rPr>
        <w:pPrChange w:id="667" w:author="CELMER, JAN" w:date="2016-08-09T09:47:00Z">
          <w:pPr/>
        </w:pPrChange>
      </w:pPr>
      <w:r w:rsidRPr="00972849">
        <w:rPr>
          <w:rStyle w:val="gendoccodeCar"/>
        </w:rPr>
        <w:t>&lt;image&gt;</w:t>
      </w:r>
      <w:r>
        <w:rPr>
          <w:lang w:val="en-US"/>
        </w:rPr>
        <w:t xml:space="preserve"> tag provides the following attributes to handle image size customization : </w:t>
      </w:r>
      <w:r w:rsidRPr="00972849">
        <w:rPr>
          <w:rStyle w:val="gendoccodeCar"/>
        </w:rPr>
        <w:t>keepW, keepH, maxW, maxH</w:t>
      </w:r>
      <w:r>
        <w:rPr>
          <w:rStyle w:val="gendoccodeCar"/>
        </w:rPr>
        <w:t xml:space="preserve">. </w:t>
      </w:r>
      <w:r w:rsidRPr="005A5F26">
        <w:rPr>
          <w:lang w:val="en-US"/>
        </w:rPr>
        <w:t xml:space="preserve">They are used in association </w:t>
      </w:r>
      <w:r w:rsidR="005A5F26">
        <w:rPr>
          <w:lang w:val="en-US"/>
        </w:rPr>
        <w:t>with</w:t>
      </w:r>
      <w:r w:rsidRPr="005A5F26">
        <w:rPr>
          <w:lang w:val="en-US"/>
        </w:rPr>
        <w:t xml:space="preserve"> the </w:t>
      </w:r>
      <w:r w:rsidR="00BD4BF1">
        <w:rPr>
          <w:lang w:val="en-US"/>
        </w:rPr>
        <w:t>dimensions of the drawing</w:t>
      </w:r>
      <w:r w:rsidRPr="005A5F26">
        <w:rPr>
          <w:lang w:val="en-US"/>
        </w:rPr>
        <w:t xml:space="preserve"> area</w:t>
      </w:r>
      <w:r w:rsidR="00BD4BF1">
        <w:rPr>
          <w:lang w:val="en-US"/>
        </w:rPr>
        <w:t xml:space="preserve"> inside &lt;</w:t>
      </w:r>
      <w:r w:rsidR="00BD4BF1" w:rsidRPr="00BD4BF1">
        <w:rPr>
          <w:rStyle w:val="gendoccodeCar"/>
        </w:rPr>
        <w:t>image</w:t>
      </w:r>
      <w:r w:rsidR="00BD4BF1">
        <w:rPr>
          <w:rStyle w:val="gendoccodeCar"/>
        </w:rPr>
        <w:t>&gt;</w:t>
      </w:r>
      <w:r w:rsidR="00BD4BF1">
        <w:rPr>
          <w:lang w:val="en-US"/>
        </w:rPr>
        <w:t xml:space="preserve"> tag</w:t>
      </w:r>
      <w:del w:id="668" w:author="CELMER, JAN" w:date="2016-08-08T18:19:00Z">
        <w:r w:rsidR="00BD4BF1" w:rsidDel="00C62BB1">
          <w:rPr>
            <w:lang w:val="en-US"/>
          </w:rPr>
          <w:delText xml:space="preserve"> </w:delText>
        </w:r>
      </w:del>
      <w:r w:rsidR="00BD4BF1">
        <w:rPr>
          <w:lang w:val="en-US"/>
        </w:rPr>
        <w:t>:</w:t>
      </w:r>
    </w:p>
    <w:p w:rsidR="00972849" w:rsidRDefault="00972849" w:rsidP="00C725A9">
      <w:pPr>
        <w:pStyle w:val="Paragraphedeliste"/>
        <w:numPr>
          <w:ilvl w:val="0"/>
          <w:numId w:val="21"/>
        </w:numPr>
        <w:rPr>
          <w:rStyle w:val="gendoccodeCar"/>
        </w:rPr>
      </w:pPr>
      <w:r>
        <w:rPr>
          <w:rStyle w:val="gendoccodeCar"/>
        </w:rPr>
        <w:t xml:space="preserve">keepW </w:t>
      </w:r>
      <w:r w:rsidR="00F003BC">
        <w:rPr>
          <w:rStyle w:val="gendoccodeCar"/>
        </w:rPr>
        <w:t xml:space="preserve">: </w:t>
      </w:r>
      <w:r w:rsidR="00BD4BF1" w:rsidRPr="00BD4BF1">
        <w:rPr>
          <w:lang w:val="en-US"/>
        </w:rPr>
        <w:t>output image width will be the same as drawing area width</w:t>
      </w:r>
    </w:p>
    <w:p w:rsidR="00972849" w:rsidRDefault="00972849" w:rsidP="00C725A9">
      <w:pPr>
        <w:pStyle w:val="Paragraphedeliste"/>
        <w:numPr>
          <w:ilvl w:val="0"/>
          <w:numId w:val="21"/>
        </w:numPr>
        <w:rPr>
          <w:rStyle w:val="gendoccodeCar"/>
        </w:rPr>
      </w:pPr>
      <w:r>
        <w:rPr>
          <w:rStyle w:val="gendoccodeCar"/>
        </w:rPr>
        <w:t>keepH</w:t>
      </w:r>
      <w:r w:rsidR="005A5F26">
        <w:rPr>
          <w:rStyle w:val="gendoccodeCar"/>
        </w:rPr>
        <w:t xml:space="preserve"> : </w:t>
      </w:r>
      <w:r w:rsidR="00BD4BF1" w:rsidRPr="00BD4BF1">
        <w:rPr>
          <w:lang w:val="en-US"/>
        </w:rPr>
        <w:t xml:space="preserve">output image </w:t>
      </w:r>
      <w:r w:rsidR="00BD4BF1">
        <w:rPr>
          <w:lang w:val="en-US"/>
        </w:rPr>
        <w:t>height</w:t>
      </w:r>
      <w:r w:rsidR="00BD4BF1" w:rsidRPr="00BD4BF1">
        <w:rPr>
          <w:lang w:val="en-US"/>
        </w:rPr>
        <w:t xml:space="preserve"> will be the same as drawing area </w:t>
      </w:r>
      <w:r w:rsidR="00BD4BF1">
        <w:rPr>
          <w:lang w:val="en-US"/>
        </w:rPr>
        <w:t>height</w:t>
      </w:r>
    </w:p>
    <w:p w:rsidR="00972849" w:rsidRDefault="00972849" w:rsidP="00C725A9">
      <w:pPr>
        <w:pStyle w:val="Paragraphedeliste"/>
        <w:numPr>
          <w:ilvl w:val="0"/>
          <w:numId w:val="21"/>
        </w:numPr>
        <w:rPr>
          <w:rStyle w:val="gendoccodeCar"/>
        </w:rPr>
      </w:pPr>
      <w:r>
        <w:rPr>
          <w:rStyle w:val="gendoccodeCar"/>
        </w:rPr>
        <w:t>maxW</w:t>
      </w:r>
      <w:r w:rsidR="005A5F26">
        <w:rPr>
          <w:rStyle w:val="gendoccodeCar"/>
        </w:rPr>
        <w:t xml:space="preserve"> :</w:t>
      </w:r>
      <w:r w:rsidR="00BD4BF1">
        <w:rPr>
          <w:rStyle w:val="gendoccodeCar"/>
        </w:rPr>
        <w:t xml:space="preserve"> </w:t>
      </w:r>
      <w:r w:rsidR="00BD4BF1" w:rsidRPr="00BD4BF1">
        <w:rPr>
          <w:lang w:val="en-US"/>
        </w:rPr>
        <w:t xml:space="preserve">output image width will </w:t>
      </w:r>
      <w:r w:rsidR="00BD4BF1">
        <w:rPr>
          <w:lang w:val="en-US"/>
        </w:rPr>
        <w:t>not oversize</w:t>
      </w:r>
      <w:r w:rsidR="00BD4BF1" w:rsidRPr="00BD4BF1">
        <w:rPr>
          <w:lang w:val="en-US"/>
        </w:rPr>
        <w:t xml:space="preserve"> drawing area width</w:t>
      </w:r>
    </w:p>
    <w:p w:rsidR="00972849" w:rsidRPr="00F003BC" w:rsidRDefault="00972849" w:rsidP="00C725A9">
      <w:pPr>
        <w:pStyle w:val="Paragraphedeliste"/>
        <w:numPr>
          <w:ilvl w:val="0"/>
          <w:numId w:val="21"/>
        </w:numPr>
        <w:rPr>
          <w:rFonts w:ascii="Courier New" w:hAnsi="Courier New" w:cs="Courier New"/>
          <w:b/>
          <w:bCs/>
          <w:lang w:val="en-US"/>
        </w:rPr>
      </w:pPr>
      <w:r>
        <w:rPr>
          <w:rStyle w:val="gendoccodeCar"/>
        </w:rPr>
        <w:t>maxH</w:t>
      </w:r>
      <w:r w:rsidR="005A5F26">
        <w:rPr>
          <w:rStyle w:val="gendoccodeCar"/>
        </w:rPr>
        <w:t xml:space="preserve"> :</w:t>
      </w:r>
      <w:r w:rsidR="00BD4BF1">
        <w:rPr>
          <w:rStyle w:val="gendoccodeCar"/>
        </w:rPr>
        <w:t xml:space="preserve"> </w:t>
      </w:r>
      <w:r w:rsidR="00BD4BF1" w:rsidRPr="00BD4BF1">
        <w:rPr>
          <w:lang w:val="en-US"/>
        </w:rPr>
        <w:t xml:space="preserve">output image </w:t>
      </w:r>
      <w:r w:rsidR="00BD4BF1">
        <w:rPr>
          <w:lang w:val="en-US"/>
        </w:rPr>
        <w:t>height</w:t>
      </w:r>
      <w:r w:rsidR="00BD4BF1" w:rsidRPr="00BD4BF1">
        <w:rPr>
          <w:lang w:val="en-US"/>
        </w:rPr>
        <w:t xml:space="preserve"> will </w:t>
      </w:r>
      <w:r w:rsidR="00BD4BF1">
        <w:rPr>
          <w:lang w:val="en-US"/>
        </w:rPr>
        <w:t>not oversize</w:t>
      </w:r>
      <w:r w:rsidR="00BD4BF1" w:rsidRPr="00BD4BF1">
        <w:rPr>
          <w:lang w:val="en-US"/>
        </w:rPr>
        <w:t xml:space="preserve"> drawing area </w:t>
      </w:r>
      <w:r w:rsidR="00BD4BF1">
        <w:rPr>
          <w:lang w:val="en-US"/>
        </w:rPr>
        <w:t>height</w:t>
      </w:r>
    </w:p>
    <w:p w:rsidR="00F003BC" w:rsidRPr="00972849" w:rsidRDefault="00F003BC" w:rsidP="00F003BC">
      <w:pPr>
        <w:rPr>
          <w:rStyle w:val="gendoccodeCar"/>
        </w:rPr>
      </w:pPr>
      <w:r w:rsidRPr="00F003BC">
        <w:rPr>
          <w:lang w:val="en-US"/>
        </w:rPr>
        <w:t xml:space="preserve">Possible values for </w:t>
      </w:r>
      <w:r>
        <w:rPr>
          <w:lang w:val="en-US"/>
        </w:rPr>
        <w:t>these</w:t>
      </w:r>
      <w:r w:rsidRPr="00F003BC">
        <w:rPr>
          <w:lang w:val="en-US"/>
        </w:rPr>
        <w:t xml:space="preserve"> attribute</w:t>
      </w:r>
      <w:ins w:id="669" w:author="CELMER, JAN" w:date="2016-08-08T18:19:00Z">
        <w:r w:rsidR="00C62BB1">
          <w:rPr>
            <w:lang w:val="en-US"/>
          </w:rPr>
          <w:t>s</w:t>
        </w:r>
      </w:ins>
      <w:del w:id="670" w:author="CELMER, JAN" w:date="2016-08-08T18:19:00Z">
        <w:r w:rsidRPr="00F003BC" w:rsidDel="00C62BB1">
          <w:rPr>
            <w:lang w:val="en-US"/>
          </w:rPr>
          <w:delText xml:space="preserve">s </w:delText>
        </w:r>
      </w:del>
      <w:r w:rsidRPr="00F003BC">
        <w:rPr>
          <w:lang w:val="en-US"/>
        </w:rPr>
        <w:t>:</w:t>
      </w:r>
      <w:r>
        <w:rPr>
          <w:rStyle w:val="gendoccodeCar"/>
        </w:rPr>
        <w:t xml:space="preserve"> false</w:t>
      </w:r>
      <w:r w:rsidRPr="00F003BC">
        <w:rPr>
          <w:lang w:val="en-US"/>
        </w:rPr>
        <w:t>(default)</w:t>
      </w:r>
      <w:r>
        <w:rPr>
          <w:rStyle w:val="gendoccodeCar"/>
        </w:rPr>
        <w:t>, true.</w:t>
      </w:r>
    </w:p>
    <w:p w:rsidR="00972849" w:rsidRPr="00972849" w:rsidRDefault="00972849" w:rsidP="00972849">
      <w:pPr>
        <w:rPr>
          <w:lang w:val="en-US"/>
        </w:rPr>
      </w:pPr>
      <w:r>
        <w:rPr>
          <w:lang w:val="en-US"/>
        </w:rPr>
        <w:t>For the following initial image</w:t>
      </w:r>
      <w:del w:id="671" w:author="CELMER, JAN" w:date="2016-08-08T18:19:00Z">
        <w:r w:rsidDel="00C62BB1">
          <w:rPr>
            <w:lang w:val="en-US"/>
          </w:rPr>
          <w:delText xml:space="preserve"> </w:delText>
        </w:r>
      </w:del>
      <w:r>
        <w:rPr>
          <w:lang w:val="en-US"/>
        </w:rPr>
        <w:t xml:space="preserve">: </w:t>
      </w:r>
    </w:p>
    <w:p w:rsidR="00567F6B" w:rsidRDefault="00972849" w:rsidP="00567F6B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960BB87" wp14:editId="7F070407">
            <wp:extent cx="2294467" cy="1287855"/>
            <wp:effectExtent l="19050" t="19050" r="10795" b="2667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fficLightManager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816" cy="128861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D4BF1" w:rsidRPr="00BD4BF1" w:rsidRDefault="00BD4BF1" w:rsidP="00C725A9">
      <w:pPr>
        <w:pStyle w:val="Paragraphedeliste"/>
        <w:numPr>
          <w:ilvl w:val="0"/>
          <w:numId w:val="22"/>
        </w:numPr>
        <w:rPr>
          <w:lang w:val="en-US"/>
        </w:rPr>
      </w:pPr>
      <w:r w:rsidRPr="00BD4BF1">
        <w:rPr>
          <w:lang w:val="en-US"/>
        </w:rPr>
        <w:t>Fix image width</w:t>
      </w:r>
      <w:r>
        <w:rPr>
          <w:lang w:val="en-US"/>
        </w:rPr>
        <w:t>, h</w:t>
      </w:r>
      <w:r w:rsidRPr="00BD4BF1">
        <w:rPr>
          <w:lang w:val="en-US"/>
        </w:rPr>
        <w:t xml:space="preserve">eight </w:t>
      </w:r>
      <w:r>
        <w:rPr>
          <w:lang w:val="en-US"/>
        </w:rPr>
        <w:t xml:space="preserve">is computed </w:t>
      </w:r>
      <w:r w:rsidRPr="00BD4BF1">
        <w:rPr>
          <w:lang w:val="en-US"/>
        </w:rPr>
        <w:t>proportionally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D4BF1" w:rsidTr="00BD4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D4BF1" w:rsidRDefault="00BD4BF1" w:rsidP="00567F6B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4606" w:type="dxa"/>
          </w:tcPr>
          <w:p w:rsidR="00BD4BF1" w:rsidRDefault="00BD4BF1" w:rsidP="00567F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Output</w:t>
            </w:r>
          </w:p>
        </w:tc>
      </w:tr>
      <w:tr w:rsidR="00BD4BF1" w:rsidTr="00BD4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BD4BF1" w:rsidRDefault="00BD4BF1" w:rsidP="00BD4BF1">
            <w:pPr>
              <w:pStyle w:val="gendoccode"/>
              <w:rPr>
                <w:sz w:val="22"/>
              </w:rPr>
            </w:pPr>
            <w:r w:rsidRPr="00F003BC">
              <w:rPr>
                <w:sz w:val="22"/>
              </w:rPr>
              <w:t>&lt;image object=</w:t>
            </w:r>
            <w:r w:rsidR="00EB0397" w:rsidRPr="00EB0397">
              <w:rPr>
                <w:sz w:val="22"/>
              </w:rPr>
              <w:t>'</w:t>
            </w:r>
            <w:r w:rsidRPr="00F003BC">
              <w:rPr>
                <w:sz w:val="22"/>
              </w:rPr>
              <w:t>…</w:t>
            </w:r>
            <w:r w:rsidR="00EB0397" w:rsidRPr="00EB0397">
              <w:rPr>
                <w:sz w:val="22"/>
              </w:rPr>
              <w:t>'</w:t>
            </w:r>
            <w:r w:rsidRPr="00F003BC">
              <w:rPr>
                <w:sz w:val="22"/>
              </w:rPr>
              <w:t xml:space="preserve"> </w:t>
            </w:r>
            <w:r w:rsidRPr="00F003BC">
              <w:rPr>
                <w:sz w:val="22"/>
              </w:rPr>
              <w:br/>
            </w:r>
            <w:r w:rsidRPr="00F003BC">
              <w:rPr>
                <w:b/>
                <w:color w:val="2F5897" w:themeColor="text2"/>
                <w:sz w:val="22"/>
              </w:rPr>
              <w:t>keepW=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true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b/>
                <w:color w:val="2F5897" w:themeColor="text2"/>
                <w:sz w:val="22"/>
              </w:rPr>
              <w:t xml:space="preserve"> keepH=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false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color w:val="2F5897" w:themeColor="text2"/>
                <w:sz w:val="22"/>
              </w:rPr>
              <w:t xml:space="preserve"> </w:t>
            </w:r>
            <w:r w:rsidRPr="00F003BC">
              <w:rPr>
                <w:sz w:val="22"/>
              </w:rPr>
              <w:t>&gt;</w:t>
            </w:r>
          </w:p>
          <w:p w:rsidR="00927605" w:rsidRDefault="00927605" w:rsidP="00BD4BF1">
            <w:pPr>
              <w:pStyle w:val="gendoccode"/>
              <w:rPr>
                <w:sz w:val="22"/>
              </w:rPr>
            </w:pPr>
          </w:p>
          <w:p w:rsidR="00BD4BF1" w:rsidRDefault="00927605" w:rsidP="00BD4BF1">
            <w:pPr>
              <w:pStyle w:val="gendoccode"/>
              <w:rPr>
                <w:sz w:val="22"/>
              </w:rPr>
            </w:pPr>
            <w:r>
              <w:rPr>
                <w:b/>
                <w:sz w:val="22"/>
              </w:rPr>
              <w:object w:dxaOrig="3228" w:dyaOrig="8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1.25pt;height:40.5pt" o:ole="">
                  <v:imagedata r:id="rId16" o:title=""/>
                </v:shape>
                <o:OLEObject Type="Embed" ProgID="PBrush" ShapeID="_x0000_i1025" DrawAspect="Content" ObjectID="_1532347691" r:id="rId17"/>
              </w:object>
            </w:r>
            <w:r>
              <w:rPr>
                <w:sz w:val="22"/>
              </w:rPr>
              <w:t xml:space="preserve"> </w:t>
            </w:r>
          </w:p>
          <w:p w:rsidR="00BD4BF1" w:rsidRPr="00F003BC" w:rsidRDefault="00BD4BF1" w:rsidP="00BD4BF1">
            <w:pPr>
              <w:pStyle w:val="gendoccode"/>
              <w:rPr>
                <w:sz w:val="22"/>
              </w:rPr>
            </w:pPr>
          </w:p>
          <w:p w:rsidR="00BD4BF1" w:rsidRDefault="00BD4BF1" w:rsidP="00BD4BF1">
            <w:pPr>
              <w:pStyle w:val="gendoccode"/>
            </w:pPr>
            <w:r w:rsidRPr="00F003BC">
              <w:rPr>
                <w:sz w:val="22"/>
              </w:rPr>
              <w:t>&lt;/image&gt;</w:t>
            </w:r>
          </w:p>
        </w:tc>
        <w:tc>
          <w:tcPr>
            <w:tcW w:w="4606" w:type="dxa"/>
          </w:tcPr>
          <w:p w:rsidR="00BD4BF1" w:rsidRDefault="00BD4BF1" w:rsidP="00567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BD4BF1" w:rsidRDefault="00BD4BF1" w:rsidP="00567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B328684" wp14:editId="6C5F4719">
                  <wp:extent cx="2111812" cy="1185333"/>
                  <wp:effectExtent l="19050" t="19050" r="22225" b="1524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LightManager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054" cy="11860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BF1" w:rsidRDefault="00BD4BF1" w:rsidP="00567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BD4BF1" w:rsidRDefault="00BD4BF1" w:rsidP="00567F6B">
      <w:pPr>
        <w:rPr>
          <w:lang w:val="en-US"/>
        </w:rPr>
      </w:pPr>
    </w:p>
    <w:p w:rsidR="00BD4BF1" w:rsidRPr="00BD4BF1" w:rsidRDefault="00BD4BF1" w:rsidP="00C725A9">
      <w:pPr>
        <w:pStyle w:val="Paragraphedeliste"/>
        <w:numPr>
          <w:ilvl w:val="0"/>
          <w:numId w:val="22"/>
        </w:numPr>
        <w:rPr>
          <w:lang w:val="en-US"/>
        </w:rPr>
      </w:pPr>
      <w:r w:rsidRPr="00BD4BF1">
        <w:rPr>
          <w:lang w:val="en-US"/>
        </w:rPr>
        <w:t xml:space="preserve">Fix image </w:t>
      </w:r>
      <w:r>
        <w:rPr>
          <w:lang w:val="en-US"/>
        </w:rPr>
        <w:t>h</w:t>
      </w:r>
      <w:r w:rsidRPr="00BD4BF1">
        <w:rPr>
          <w:lang w:val="en-US"/>
        </w:rPr>
        <w:t>eight</w:t>
      </w:r>
      <w:r>
        <w:rPr>
          <w:lang w:val="en-US"/>
        </w:rPr>
        <w:t>, width</w:t>
      </w:r>
      <w:r w:rsidRPr="00BD4BF1">
        <w:rPr>
          <w:lang w:val="en-US"/>
        </w:rPr>
        <w:t xml:space="preserve"> </w:t>
      </w:r>
      <w:r>
        <w:rPr>
          <w:lang w:val="en-US"/>
        </w:rPr>
        <w:t xml:space="preserve">is computed </w:t>
      </w:r>
      <w:r w:rsidRPr="00BD4BF1">
        <w:rPr>
          <w:lang w:val="en-US"/>
        </w:rPr>
        <w:t>proportionally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BD4BF1" w:rsidTr="00F003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:rsidR="00BD4BF1" w:rsidRDefault="00BD4BF1" w:rsidP="009D6557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4568" w:type="dxa"/>
          </w:tcPr>
          <w:p w:rsidR="00BD4BF1" w:rsidRDefault="00BD4BF1" w:rsidP="009D65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Output</w:t>
            </w:r>
          </w:p>
        </w:tc>
      </w:tr>
      <w:tr w:rsidR="00BD4BF1" w:rsidTr="00F003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:rsidR="00BD4BF1" w:rsidRPr="00F003BC" w:rsidRDefault="00BD4BF1" w:rsidP="009D6557">
            <w:pPr>
              <w:pStyle w:val="gendoccode"/>
              <w:rPr>
                <w:sz w:val="22"/>
              </w:rPr>
            </w:pPr>
            <w:r w:rsidRPr="00F003BC">
              <w:rPr>
                <w:sz w:val="22"/>
              </w:rPr>
              <w:t>&lt;image object=</w:t>
            </w:r>
            <w:r w:rsidR="00EB0397" w:rsidRPr="00EB0397">
              <w:rPr>
                <w:sz w:val="22"/>
              </w:rPr>
              <w:t>'</w:t>
            </w:r>
            <w:r w:rsidRPr="00F003BC">
              <w:rPr>
                <w:sz w:val="22"/>
              </w:rPr>
              <w:t>…</w:t>
            </w:r>
            <w:r w:rsidR="00EB0397" w:rsidRPr="00EB0397">
              <w:rPr>
                <w:sz w:val="22"/>
              </w:rPr>
              <w:t>'</w:t>
            </w:r>
            <w:r w:rsidRPr="00F003BC">
              <w:rPr>
                <w:sz w:val="22"/>
              </w:rPr>
              <w:t xml:space="preserve"> </w:t>
            </w:r>
            <w:r w:rsidRPr="00F003BC">
              <w:rPr>
                <w:sz w:val="22"/>
              </w:rPr>
              <w:br/>
            </w:r>
            <w:r w:rsidRPr="00F003BC">
              <w:rPr>
                <w:b/>
                <w:color w:val="2F5897" w:themeColor="text2"/>
                <w:sz w:val="22"/>
              </w:rPr>
              <w:t>keepW=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false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b/>
                <w:color w:val="2F5897" w:themeColor="text2"/>
                <w:sz w:val="22"/>
              </w:rPr>
              <w:t xml:space="preserve"> keepH=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true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color w:val="2F5897" w:themeColor="text2"/>
                <w:sz w:val="22"/>
              </w:rPr>
              <w:t xml:space="preserve"> </w:t>
            </w:r>
            <w:r w:rsidRPr="00F003BC">
              <w:rPr>
                <w:sz w:val="22"/>
              </w:rPr>
              <w:t>&gt;</w:t>
            </w:r>
          </w:p>
          <w:p w:rsidR="00BD4BF1" w:rsidRPr="00F003BC" w:rsidRDefault="00BD4BF1" w:rsidP="009D6557">
            <w:pPr>
              <w:pStyle w:val="gendoccode"/>
              <w:rPr>
                <w:sz w:val="22"/>
              </w:rPr>
            </w:pPr>
          </w:p>
          <w:p w:rsidR="00BD4BF1" w:rsidRPr="00F003BC" w:rsidRDefault="00927605" w:rsidP="009D6557">
            <w:pPr>
              <w:pStyle w:val="gendoccode"/>
              <w:rPr>
                <w:sz w:val="22"/>
              </w:rPr>
            </w:pPr>
            <w:r>
              <w:rPr>
                <w:b/>
                <w:sz w:val="22"/>
              </w:rPr>
              <w:object w:dxaOrig="3228" w:dyaOrig="816">
                <v:shape id="_x0000_i1026" type="#_x0000_t75" style="width:161.25pt;height:40.5pt" o:ole="">
                  <v:imagedata r:id="rId16" o:title=""/>
                </v:shape>
                <o:OLEObject Type="Embed" ProgID="PBrush" ShapeID="_x0000_i1026" DrawAspect="Content" ObjectID="_1532347692" r:id="rId18"/>
              </w:object>
            </w:r>
          </w:p>
          <w:p w:rsidR="00BD4BF1" w:rsidRPr="00F003BC" w:rsidRDefault="00BD4BF1" w:rsidP="009D6557">
            <w:pPr>
              <w:pStyle w:val="gendoccode"/>
              <w:rPr>
                <w:sz w:val="22"/>
              </w:rPr>
            </w:pPr>
          </w:p>
          <w:p w:rsidR="00BD4BF1" w:rsidRDefault="00BD4BF1" w:rsidP="009D6557">
            <w:pPr>
              <w:pStyle w:val="gendoccode"/>
            </w:pPr>
            <w:r w:rsidRPr="00F003BC">
              <w:rPr>
                <w:sz w:val="22"/>
              </w:rPr>
              <w:t>&lt;/image&gt;</w:t>
            </w:r>
          </w:p>
        </w:tc>
        <w:tc>
          <w:tcPr>
            <w:tcW w:w="4568" w:type="dxa"/>
          </w:tcPr>
          <w:p w:rsidR="00BD4BF1" w:rsidRDefault="00BD4BF1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BD4BF1" w:rsidRDefault="00F003BC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E377F6C" wp14:editId="522016F1">
                  <wp:extent cx="787400" cy="441958"/>
                  <wp:effectExtent l="19050" t="19050" r="12700" b="1587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LightManager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213" cy="4429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BF1" w:rsidRDefault="00BD4BF1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BD4BF1" w:rsidRDefault="00BD4BF1" w:rsidP="00567F6B">
      <w:pPr>
        <w:rPr>
          <w:lang w:val="en-US"/>
        </w:rPr>
      </w:pPr>
    </w:p>
    <w:p w:rsidR="00BD4BF1" w:rsidRDefault="00F003BC" w:rsidP="00C725A9">
      <w:pPr>
        <w:pStyle w:val="Paragraphedeliste"/>
        <w:numPr>
          <w:ilvl w:val="0"/>
          <w:numId w:val="22"/>
        </w:numPr>
        <w:rPr>
          <w:lang w:val="en-US"/>
        </w:rPr>
      </w:pPr>
      <w:r w:rsidRPr="00F003BC">
        <w:rPr>
          <w:b/>
          <w:u w:val="single"/>
          <w:lang w:val="en-US"/>
        </w:rPr>
        <w:t>TO BE AVOIDED</w:t>
      </w:r>
      <w:r w:rsidRPr="00F003BC">
        <w:rPr>
          <w:lang w:val="en-US"/>
        </w:rPr>
        <w:t xml:space="preserve"> : Fix image height and width 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F003BC" w:rsidTr="009D6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:rsidR="00F003BC" w:rsidRDefault="00F003BC" w:rsidP="009D6557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4568" w:type="dxa"/>
          </w:tcPr>
          <w:p w:rsidR="00F003BC" w:rsidRDefault="00F003BC" w:rsidP="009D65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Output</w:t>
            </w:r>
          </w:p>
        </w:tc>
      </w:tr>
      <w:tr w:rsidR="00F003BC" w:rsidTr="009D6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:rsidR="00F003BC" w:rsidRPr="00F003BC" w:rsidRDefault="00F003BC" w:rsidP="009D6557">
            <w:pPr>
              <w:pStyle w:val="gendoccode"/>
              <w:rPr>
                <w:sz w:val="22"/>
              </w:rPr>
            </w:pPr>
            <w:r w:rsidRPr="00F003BC">
              <w:rPr>
                <w:sz w:val="22"/>
              </w:rPr>
              <w:t>&lt;image object=</w:t>
            </w:r>
            <w:r w:rsidR="00EB0397" w:rsidRPr="00EB0397">
              <w:rPr>
                <w:sz w:val="22"/>
              </w:rPr>
              <w:t>'</w:t>
            </w:r>
            <w:r w:rsidRPr="00F003BC">
              <w:rPr>
                <w:sz w:val="22"/>
              </w:rPr>
              <w:t>…</w:t>
            </w:r>
            <w:r w:rsidR="00EB0397" w:rsidRPr="00EB0397">
              <w:rPr>
                <w:sz w:val="22"/>
              </w:rPr>
              <w:t>'</w:t>
            </w:r>
            <w:r w:rsidRPr="00F003BC">
              <w:rPr>
                <w:sz w:val="22"/>
              </w:rPr>
              <w:t xml:space="preserve"> </w:t>
            </w:r>
            <w:r w:rsidRPr="00F003BC">
              <w:rPr>
                <w:sz w:val="22"/>
              </w:rPr>
              <w:br/>
            </w:r>
            <w:r w:rsidRPr="00F003BC">
              <w:rPr>
                <w:b/>
                <w:color w:val="2F5897" w:themeColor="text2"/>
                <w:sz w:val="22"/>
              </w:rPr>
              <w:t>keepW=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true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b/>
                <w:color w:val="2F5897" w:themeColor="text2"/>
                <w:sz w:val="22"/>
              </w:rPr>
              <w:t xml:space="preserve"> keepH=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true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color w:val="2F5897" w:themeColor="text2"/>
                <w:sz w:val="22"/>
              </w:rPr>
              <w:t xml:space="preserve"> </w:t>
            </w:r>
            <w:r w:rsidRPr="00F003BC">
              <w:rPr>
                <w:sz w:val="22"/>
              </w:rPr>
              <w:t>&gt;</w:t>
            </w:r>
          </w:p>
          <w:p w:rsidR="00F003BC" w:rsidRPr="00F003BC" w:rsidRDefault="00F003BC" w:rsidP="009D6557">
            <w:pPr>
              <w:pStyle w:val="gendoccode"/>
              <w:rPr>
                <w:sz w:val="22"/>
              </w:rPr>
            </w:pPr>
          </w:p>
          <w:p w:rsidR="00F003BC" w:rsidRPr="00F003BC" w:rsidRDefault="00927605" w:rsidP="009D6557">
            <w:pPr>
              <w:pStyle w:val="gendoccode"/>
              <w:rPr>
                <w:sz w:val="22"/>
              </w:rPr>
            </w:pPr>
            <w:r>
              <w:rPr>
                <w:b/>
                <w:sz w:val="22"/>
              </w:rPr>
              <w:object w:dxaOrig="3228" w:dyaOrig="816">
                <v:shape id="_x0000_i1027" type="#_x0000_t75" style="width:161.25pt;height:40.5pt" o:ole="">
                  <v:imagedata r:id="rId16" o:title=""/>
                </v:shape>
                <o:OLEObject Type="Embed" ProgID="PBrush" ShapeID="_x0000_i1027" DrawAspect="Content" ObjectID="_1532347693" r:id="rId20"/>
              </w:object>
            </w:r>
          </w:p>
          <w:p w:rsidR="00F003BC" w:rsidRPr="00F003BC" w:rsidRDefault="00F003BC" w:rsidP="009D6557">
            <w:pPr>
              <w:pStyle w:val="gendoccode"/>
              <w:rPr>
                <w:sz w:val="22"/>
              </w:rPr>
            </w:pPr>
          </w:p>
          <w:p w:rsidR="00F003BC" w:rsidRDefault="00F003BC" w:rsidP="009D6557">
            <w:pPr>
              <w:pStyle w:val="gendoccode"/>
            </w:pPr>
            <w:r w:rsidRPr="00F003BC">
              <w:rPr>
                <w:sz w:val="22"/>
              </w:rPr>
              <w:t>&lt;/image&gt;</w:t>
            </w:r>
          </w:p>
        </w:tc>
        <w:tc>
          <w:tcPr>
            <w:tcW w:w="4568" w:type="dxa"/>
          </w:tcPr>
          <w:p w:rsidR="00F003BC" w:rsidRDefault="00F003BC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F003BC" w:rsidRDefault="00F003BC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41D0B0C" wp14:editId="593D89A0">
                  <wp:extent cx="2125133" cy="440267"/>
                  <wp:effectExtent l="19050" t="19050" r="27940" b="17145"/>
                  <wp:docPr id="39" name="Imag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LightManager.png"/>
                          <pic:cNvPicPr preferRelativeResize="0"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7360" cy="442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03BC" w:rsidRDefault="00F003BC" w:rsidP="00C725A9">
      <w:pPr>
        <w:pStyle w:val="Paragraphedeliste"/>
        <w:numPr>
          <w:ilvl w:val="0"/>
          <w:numId w:val="22"/>
        </w:numPr>
        <w:rPr>
          <w:lang w:val="en-US"/>
        </w:rPr>
      </w:pPr>
      <w:r>
        <w:rPr>
          <w:lang w:val="en-US"/>
        </w:rPr>
        <w:t xml:space="preserve">Ensure the image will not oversize a specified width </w:t>
      </w:r>
    </w:p>
    <w:p w:rsidR="00F003BC" w:rsidRDefault="00F003BC" w:rsidP="00C725A9">
      <w:pPr>
        <w:pStyle w:val="Paragraphedeliste"/>
        <w:numPr>
          <w:ilvl w:val="1"/>
          <w:numId w:val="22"/>
        </w:numPr>
        <w:rPr>
          <w:lang w:val="en-US"/>
        </w:rPr>
      </w:pPr>
      <w:r>
        <w:rPr>
          <w:lang w:val="en-US"/>
        </w:rPr>
        <w:t xml:space="preserve">Case 1 : Image is smaller than the drawing area </w:t>
      </w:r>
    </w:p>
    <w:p w:rsidR="00F003BC" w:rsidRPr="00BD4BF1" w:rsidRDefault="00F003BC" w:rsidP="00F003BC">
      <w:pPr>
        <w:pStyle w:val="Paragraphedeliste"/>
        <w:ind w:left="1440"/>
        <w:rPr>
          <w:lang w:val="en-US"/>
        </w:rPr>
      </w:pPr>
      <w:r>
        <w:rPr>
          <w:lang w:val="en-US"/>
        </w:rPr>
        <w:t>Output corresponds to origin image dimensions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5447"/>
        <w:gridCol w:w="3841"/>
      </w:tblGrid>
      <w:tr w:rsidR="00F003BC" w:rsidTr="00F003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9" w:type="dxa"/>
          </w:tcPr>
          <w:p w:rsidR="00F003BC" w:rsidRDefault="00F003BC" w:rsidP="009D6557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3829" w:type="dxa"/>
          </w:tcPr>
          <w:p w:rsidR="00F003BC" w:rsidRDefault="00F003BC" w:rsidP="009D65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Output</w:t>
            </w:r>
          </w:p>
        </w:tc>
      </w:tr>
      <w:tr w:rsidR="00F003BC" w:rsidTr="00F003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9" w:type="dxa"/>
          </w:tcPr>
          <w:p w:rsidR="00F003BC" w:rsidRDefault="00F003BC" w:rsidP="009D6557">
            <w:pPr>
              <w:pStyle w:val="gendoccode"/>
              <w:rPr>
                <w:sz w:val="22"/>
              </w:rPr>
            </w:pPr>
            <w:r w:rsidRPr="00F003BC">
              <w:rPr>
                <w:sz w:val="22"/>
              </w:rPr>
              <w:t>&lt;image object=</w:t>
            </w:r>
            <w:r w:rsidR="00EB0397" w:rsidRPr="00EB0397">
              <w:rPr>
                <w:sz w:val="22"/>
              </w:rPr>
              <w:t>'</w:t>
            </w:r>
            <w:r w:rsidRPr="00F003BC">
              <w:rPr>
                <w:sz w:val="22"/>
              </w:rPr>
              <w:t>…</w:t>
            </w:r>
            <w:r w:rsidR="00EB0397">
              <w:rPr>
                <w:sz w:val="22"/>
              </w:rPr>
              <w:t>’</w:t>
            </w:r>
            <w:r w:rsidRPr="00F003BC">
              <w:rPr>
                <w:sz w:val="22"/>
              </w:rPr>
              <w:t xml:space="preserve"> </w:t>
            </w:r>
            <w:r w:rsidRPr="00F003BC">
              <w:rPr>
                <w:b/>
                <w:color w:val="2F5897" w:themeColor="text2"/>
                <w:sz w:val="22"/>
              </w:rPr>
              <w:t>maxW=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true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sz w:val="22"/>
              </w:rPr>
              <w:t xml:space="preserve"> &gt;</w:t>
            </w:r>
          </w:p>
          <w:p w:rsidR="00927605" w:rsidRPr="00F003BC" w:rsidRDefault="00927605" w:rsidP="009D6557">
            <w:pPr>
              <w:pStyle w:val="gendoccode"/>
              <w:rPr>
                <w:sz w:val="22"/>
              </w:rPr>
            </w:pPr>
          </w:p>
          <w:p w:rsidR="00F003BC" w:rsidRPr="00F003BC" w:rsidRDefault="00927605" w:rsidP="009D6557">
            <w:pPr>
              <w:pStyle w:val="gendoccode"/>
              <w:rPr>
                <w:sz w:val="22"/>
              </w:rPr>
            </w:pPr>
            <w:r>
              <w:rPr>
                <w:b/>
                <w:sz w:val="22"/>
              </w:rPr>
              <w:object w:dxaOrig="3228" w:dyaOrig="816">
                <v:shape id="_x0000_i1028" type="#_x0000_t75" style="width:264pt;height:40.5pt" o:ole="">
                  <v:imagedata r:id="rId16" o:title=""/>
                </v:shape>
                <o:OLEObject Type="Embed" ProgID="PBrush" ShapeID="_x0000_i1028" DrawAspect="Content" ObjectID="_1532347694" r:id="rId22"/>
              </w:object>
            </w:r>
          </w:p>
          <w:p w:rsidR="00F003BC" w:rsidRDefault="00F003BC" w:rsidP="009D6557">
            <w:pPr>
              <w:pStyle w:val="gendoccode"/>
            </w:pPr>
            <w:r w:rsidRPr="00F003BC">
              <w:rPr>
                <w:sz w:val="22"/>
              </w:rPr>
              <w:t>&lt;/image&gt;</w:t>
            </w:r>
          </w:p>
        </w:tc>
        <w:tc>
          <w:tcPr>
            <w:tcW w:w="3829" w:type="dxa"/>
          </w:tcPr>
          <w:p w:rsidR="00F003BC" w:rsidRDefault="00F003BC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8D596CB" wp14:editId="2506B128">
                  <wp:extent cx="2294467" cy="1287855"/>
                  <wp:effectExtent l="19050" t="19050" r="10795" b="2667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LightManager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816" cy="128861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2FE1" w:rsidRDefault="00012FE1" w:rsidP="00012FE1">
      <w:pPr>
        <w:pStyle w:val="Paragraphedeliste"/>
        <w:ind w:left="1440"/>
        <w:rPr>
          <w:lang w:val="en-US"/>
        </w:rPr>
      </w:pPr>
    </w:p>
    <w:p w:rsidR="00F003BC" w:rsidRDefault="00F003BC" w:rsidP="00C725A9">
      <w:pPr>
        <w:pStyle w:val="Paragraphedeliste"/>
        <w:numPr>
          <w:ilvl w:val="1"/>
          <w:numId w:val="22"/>
        </w:numPr>
        <w:rPr>
          <w:lang w:val="en-US"/>
        </w:rPr>
      </w:pPr>
      <w:r>
        <w:rPr>
          <w:lang w:val="en-US"/>
        </w:rPr>
        <w:t xml:space="preserve">Case 2 : Image is larger than the drawing area </w:t>
      </w:r>
    </w:p>
    <w:p w:rsidR="00F003BC" w:rsidRPr="00BD4BF1" w:rsidRDefault="00F003BC" w:rsidP="00F003BC">
      <w:pPr>
        <w:pStyle w:val="Paragraphedeliste"/>
        <w:ind w:left="1440"/>
        <w:rPr>
          <w:lang w:val="en-US"/>
        </w:rPr>
      </w:pPr>
      <w:r>
        <w:rPr>
          <w:lang w:val="en-US"/>
        </w:rPr>
        <w:t>Output corresponds to drawing area dimension</w:t>
      </w:r>
      <w:r w:rsidR="00012FE1">
        <w:rPr>
          <w:lang w:val="en-US"/>
        </w:rPr>
        <w:t>: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003BC" w:rsidTr="009D6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F003BC" w:rsidRDefault="00F003BC" w:rsidP="009D6557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4606" w:type="dxa"/>
          </w:tcPr>
          <w:p w:rsidR="00F003BC" w:rsidRDefault="00F003BC" w:rsidP="009D65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Output</w:t>
            </w:r>
          </w:p>
        </w:tc>
      </w:tr>
      <w:tr w:rsidR="00F003BC" w:rsidTr="009D6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F003BC" w:rsidRPr="00F003BC" w:rsidRDefault="00F003BC" w:rsidP="009D6557">
            <w:pPr>
              <w:pStyle w:val="gendoccode"/>
              <w:rPr>
                <w:sz w:val="22"/>
              </w:rPr>
            </w:pPr>
            <w:r w:rsidRPr="00F003BC">
              <w:rPr>
                <w:sz w:val="22"/>
              </w:rPr>
              <w:t>&lt;image object=</w:t>
            </w:r>
            <w:r w:rsidR="00EB0397">
              <w:rPr>
                <w:sz w:val="22"/>
              </w:rPr>
              <w:t>‘</w:t>
            </w:r>
            <w:r w:rsidRPr="00F003BC">
              <w:rPr>
                <w:sz w:val="22"/>
              </w:rPr>
              <w:t>…</w:t>
            </w:r>
            <w:r w:rsidR="00EB0397">
              <w:rPr>
                <w:sz w:val="22"/>
              </w:rPr>
              <w:t>’</w:t>
            </w:r>
            <w:r w:rsidRPr="00F003BC">
              <w:rPr>
                <w:sz w:val="22"/>
              </w:rPr>
              <w:t xml:space="preserve"> </w:t>
            </w:r>
            <w:r w:rsidRPr="00F003BC">
              <w:rPr>
                <w:b/>
                <w:color w:val="2F5897" w:themeColor="text2"/>
                <w:sz w:val="22"/>
              </w:rPr>
              <w:t>maxW=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true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sz w:val="22"/>
              </w:rPr>
              <w:t xml:space="preserve"> &gt;</w:t>
            </w:r>
          </w:p>
          <w:p w:rsidR="00F003BC" w:rsidRPr="00F003BC" w:rsidRDefault="00F003BC" w:rsidP="009D6557">
            <w:pPr>
              <w:pStyle w:val="gendoccode"/>
              <w:rPr>
                <w:sz w:val="22"/>
              </w:rPr>
            </w:pPr>
          </w:p>
          <w:p w:rsidR="00012FE1" w:rsidRPr="00F003BC" w:rsidRDefault="00927605" w:rsidP="009D6557">
            <w:pPr>
              <w:pStyle w:val="gendoccode"/>
              <w:rPr>
                <w:sz w:val="22"/>
              </w:rPr>
            </w:pPr>
            <w:r>
              <w:rPr>
                <w:b/>
                <w:sz w:val="22"/>
              </w:rPr>
              <w:object w:dxaOrig="3228" w:dyaOrig="816">
                <v:shape id="_x0000_i1029" type="#_x0000_t75" style="width:161.25pt;height:40.5pt" o:ole="">
                  <v:imagedata r:id="rId16" o:title=""/>
                </v:shape>
                <o:OLEObject Type="Embed" ProgID="PBrush" ShapeID="_x0000_i1029" DrawAspect="Content" ObjectID="_1532347695" r:id="rId23"/>
              </w:object>
            </w:r>
          </w:p>
          <w:p w:rsidR="00F003BC" w:rsidRPr="00F003BC" w:rsidRDefault="00F003BC" w:rsidP="009D6557">
            <w:pPr>
              <w:pStyle w:val="gendoccode"/>
              <w:rPr>
                <w:sz w:val="22"/>
              </w:rPr>
            </w:pPr>
          </w:p>
          <w:p w:rsidR="00F003BC" w:rsidRDefault="00F003BC" w:rsidP="009D6557">
            <w:pPr>
              <w:pStyle w:val="gendoccode"/>
            </w:pPr>
            <w:r w:rsidRPr="00F003BC">
              <w:rPr>
                <w:sz w:val="22"/>
              </w:rPr>
              <w:t>&lt;/image&gt;</w:t>
            </w:r>
          </w:p>
        </w:tc>
        <w:tc>
          <w:tcPr>
            <w:tcW w:w="4606" w:type="dxa"/>
          </w:tcPr>
          <w:p w:rsidR="00F003BC" w:rsidRDefault="00F003BC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F003BC" w:rsidRDefault="00012FE1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CC702FB" wp14:editId="49CA1A8B">
                  <wp:extent cx="1811867" cy="1018286"/>
                  <wp:effectExtent l="19050" t="19050" r="17145" b="10795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LightManager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209" cy="101398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03BC" w:rsidRDefault="00F003BC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567F6B" w:rsidRDefault="00567F6B" w:rsidP="00567F6B">
      <w:pPr>
        <w:rPr>
          <w:lang w:val="en-US"/>
        </w:rPr>
      </w:pPr>
    </w:p>
    <w:p w:rsidR="00012FE1" w:rsidRDefault="00012FE1" w:rsidP="00C725A9">
      <w:pPr>
        <w:pStyle w:val="Paragraphedeliste"/>
        <w:numPr>
          <w:ilvl w:val="0"/>
          <w:numId w:val="22"/>
        </w:numPr>
        <w:rPr>
          <w:lang w:val="en-US"/>
        </w:rPr>
      </w:pPr>
      <w:r>
        <w:rPr>
          <w:lang w:val="en-US"/>
        </w:rPr>
        <w:t xml:space="preserve">Ensure the image will not oversize a specified height </w:t>
      </w:r>
    </w:p>
    <w:p w:rsidR="00012FE1" w:rsidRDefault="00012FE1" w:rsidP="00C725A9">
      <w:pPr>
        <w:pStyle w:val="Paragraphedeliste"/>
        <w:numPr>
          <w:ilvl w:val="1"/>
          <w:numId w:val="22"/>
        </w:numPr>
        <w:rPr>
          <w:lang w:val="en-US"/>
        </w:rPr>
      </w:pPr>
      <w:r>
        <w:rPr>
          <w:lang w:val="en-US"/>
        </w:rPr>
        <w:t xml:space="preserve">Case 1 : Image is smaller than the drawing area </w:t>
      </w:r>
    </w:p>
    <w:p w:rsidR="00012FE1" w:rsidRPr="00BD4BF1" w:rsidRDefault="00012FE1" w:rsidP="00012FE1">
      <w:pPr>
        <w:pStyle w:val="Paragraphedeliste"/>
        <w:ind w:left="1440"/>
        <w:rPr>
          <w:lang w:val="en-US"/>
        </w:rPr>
      </w:pPr>
      <w:r>
        <w:rPr>
          <w:lang w:val="en-US"/>
        </w:rPr>
        <w:t>Output corresponds to origin image dimensions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5412"/>
        <w:gridCol w:w="3876"/>
      </w:tblGrid>
      <w:tr w:rsidR="00012FE1" w:rsidTr="009D6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9" w:type="dxa"/>
          </w:tcPr>
          <w:p w:rsidR="00012FE1" w:rsidRDefault="00012FE1" w:rsidP="009D6557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3829" w:type="dxa"/>
          </w:tcPr>
          <w:p w:rsidR="00012FE1" w:rsidRDefault="00012FE1" w:rsidP="009D65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Output</w:t>
            </w:r>
          </w:p>
        </w:tc>
      </w:tr>
      <w:tr w:rsidR="00012FE1" w:rsidTr="009D6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9" w:type="dxa"/>
          </w:tcPr>
          <w:p w:rsidR="00012FE1" w:rsidRDefault="00012FE1" w:rsidP="009D6557">
            <w:pPr>
              <w:pStyle w:val="gendoccode"/>
              <w:rPr>
                <w:sz w:val="22"/>
              </w:rPr>
            </w:pPr>
            <w:r w:rsidRPr="00F003BC">
              <w:rPr>
                <w:sz w:val="22"/>
              </w:rPr>
              <w:t>&lt;image object=</w:t>
            </w:r>
            <w:r w:rsidR="00EB0397">
              <w:rPr>
                <w:sz w:val="22"/>
              </w:rPr>
              <w:t>‘</w:t>
            </w:r>
            <w:r w:rsidRPr="00F003BC">
              <w:rPr>
                <w:sz w:val="22"/>
              </w:rPr>
              <w:t>…</w:t>
            </w:r>
            <w:r w:rsidR="00EB0397">
              <w:rPr>
                <w:sz w:val="22"/>
              </w:rPr>
              <w:t>’</w:t>
            </w:r>
            <w:r w:rsidRPr="00F003BC">
              <w:rPr>
                <w:sz w:val="22"/>
              </w:rPr>
              <w:t xml:space="preserve"> </w:t>
            </w:r>
            <w:r w:rsidRPr="00F003BC">
              <w:rPr>
                <w:b/>
                <w:color w:val="2F5897" w:themeColor="text2"/>
                <w:sz w:val="22"/>
              </w:rPr>
              <w:t>max</w:t>
            </w:r>
            <w:r>
              <w:rPr>
                <w:b/>
                <w:color w:val="2F5897" w:themeColor="text2"/>
                <w:sz w:val="22"/>
              </w:rPr>
              <w:t>H</w:t>
            </w:r>
            <w:r w:rsidRPr="00F003BC">
              <w:rPr>
                <w:b/>
                <w:color w:val="2F5897" w:themeColor="text2"/>
                <w:sz w:val="22"/>
              </w:rPr>
              <w:t>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true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sz w:val="22"/>
              </w:rPr>
              <w:t xml:space="preserve"> &gt;</w:t>
            </w:r>
          </w:p>
          <w:p w:rsidR="00012FE1" w:rsidRPr="00F003BC" w:rsidRDefault="00D637F3" w:rsidP="009D6557">
            <w:pPr>
              <w:pStyle w:val="gendoccode"/>
              <w:rPr>
                <w:sz w:val="22"/>
              </w:rPr>
            </w:pPr>
            <w:r>
              <w:rPr>
                <w:b/>
                <w:sz w:val="22"/>
              </w:rPr>
              <w:object w:dxaOrig="3924" w:dyaOrig="2868">
                <v:shape id="_x0000_i1030" type="#_x0000_t75" style="width:196.5pt;height:143.25pt" o:ole="">
                  <v:imagedata r:id="rId25" o:title=""/>
                </v:shape>
                <o:OLEObject Type="Embed" ProgID="PBrush" ShapeID="_x0000_i1030" DrawAspect="Content" ObjectID="_1532347696" r:id="rId26"/>
              </w:object>
            </w:r>
          </w:p>
          <w:p w:rsidR="00012FE1" w:rsidRDefault="00012FE1" w:rsidP="009D6557">
            <w:pPr>
              <w:pStyle w:val="gendoccode"/>
            </w:pPr>
            <w:r w:rsidRPr="00F003BC">
              <w:rPr>
                <w:sz w:val="22"/>
              </w:rPr>
              <w:t>&lt;/image&gt;</w:t>
            </w:r>
          </w:p>
        </w:tc>
        <w:tc>
          <w:tcPr>
            <w:tcW w:w="3829" w:type="dxa"/>
          </w:tcPr>
          <w:p w:rsidR="00012FE1" w:rsidRDefault="00012FE1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012FE1" w:rsidRDefault="00012FE1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69692BA6" wp14:editId="02BC6164">
                  <wp:extent cx="2294467" cy="1287855"/>
                  <wp:effectExtent l="19050" t="19050" r="10795" b="2667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LightManager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467" cy="12878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2FE1" w:rsidRDefault="00012FE1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12FE1" w:rsidRDefault="00012FE1" w:rsidP="00012FE1">
      <w:pPr>
        <w:pStyle w:val="Paragraphedeliste"/>
        <w:ind w:left="1440"/>
        <w:rPr>
          <w:lang w:val="en-US"/>
        </w:rPr>
      </w:pPr>
    </w:p>
    <w:p w:rsidR="00012FE1" w:rsidRDefault="00012FE1" w:rsidP="00C725A9">
      <w:pPr>
        <w:pStyle w:val="Paragraphedeliste"/>
        <w:numPr>
          <w:ilvl w:val="1"/>
          <w:numId w:val="22"/>
        </w:numPr>
        <w:rPr>
          <w:lang w:val="en-US"/>
        </w:rPr>
      </w:pPr>
      <w:r>
        <w:rPr>
          <w:lang w:val="en-US"/>
        </w:rPr>
        <w:t xml:space="preserve">Case 2 : Image is larger than the drawing area </w:t>
      </w:r>
    </w:p>
    <w:p w:rsidR="00012FE1" w:rsidRPr="00BD4BF1" w:rsidRDefault="00012FE1" w:rsidP="00012FE1">
      <w:pPr>
        <w:pStyle w:val="Paragraphedeliste"/>
        <w:ind w:left="1440"/>
        <w:rPr>
          <w:lang w:val="en-US"/>
        </w:rPr>
      </w:pPr>
      <w:r>
        <w:rPr>
          <w:lang w:val="en-US"/>
        </w:rPr>
        <w:t>Output corresponds to drawing area dimension: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12FE1" w:rsidTr="009D6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12FE1" w:rsidRDefault="00012FE1" w:rsidP="009D6557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4606" w:type="dxa"/>
          </w:tcPr>
          <w:p w:rsidR="00012FE1" w:rsidRDefault="00012FE1" w:rsidP="009D65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Output</w:t>
            </w:r>
          </w:p>
        </w:tc>
      </w:tr>
      <w:tr w:rsidR="00012FE1" w:rsidTr="009D6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12FE1" w:rsidRPr="00F003BC" w:rsidRDefault="00012FE1" w:rsidP="009D6557">
            <w:pPr>
              <w:pStyle w:val="gendoccode"/>
              <w:rPr>
                <w:sz w:val="22"/>
              </w:rPr>
            </w:pPr>
            <w:r w:rsidRPr="00F003BC">
              <w:rPr>
                <w:sz w:val="22"/>
              </w:rPr>
              <w:t>&lt;image object=</w:t>
            </w:r>
            <w:r w:rsidR="00EB0397">
              <w:rPr>
                <w:sz w:val="22"/>
              </w:rPr>
              <w:t>‘</w:t>
            </w:r>
            <w:r w:rsidRPr="00F003BC">
              <w:rPr>
                <w:sz w:val="22"/>
              </w:rPr>
              <w:t>…</w:t>
            </w:r>
            <w:r w:rsidR="00EB0397">
              <w:rPr>
                <w:sz w:val="22"/>
              </w:rPr>
              <w:t>’</w:t>
            </w:r>
            <w:r w:rsidRPr="00F003BC">
              <w:rPr>
                <w:sz w:val="22"/>
              </w:rPr>
              <w:t xml:space="preserve"> </w:t>
            </w:r>
            <w:r w:rsidRPr="00F003BC">
              <w:rPr>
                <w:b/>
                <w:color w:val="2F5897" w:themeColor="text2"/>
                <w:sz w:val="22"/>
              </w:rPr>
              <w:t>max</w:t>
            </w:r>
            <w:r w:rsidR="00D637F3">
              <w:rPr>
                <w:b/>
                <w:color w:val="2F5897" w:themeColor="text2"/>
                <w:sz w:val="22"/>
              </w:rPr>
              <w:t>H</w:t>
            </w:r>
            <w:r w:rsidRPr="00F003BC">
              <w:rPr>
                <w:b/>
                <w:color w:val="2F5897" w:themeColor="text2"/>
                <w:sz w:val="22"/>
              </w:rPr>
              <w:t>=</w:t>
            </w:r>
            <w:r w:rsidR="00EB0397">
              <w:rPr>
                <w:b/>
                <w:color w:val="2F5897" w:themeColor="text2"/>
                <w:sz w:val="22"/>
              </w:rPr>
              <w:t>‘</w:t>
            </w:r>
            <w:r w:rsidRPr="00F003BC">
              <w:rPr>
                <w:b/>
                <w:color w:val="2F5897" w:themeColor="text2"/>
                <w:sz w:val="22"/>
              </w:rPr>
              <w:t>true</w:t>
            </w:r>
            <w:r w:rsidR="00EB0397">
              <w:rPr>
                <w:b/>
                <w:color w:val="2F5897" w:themeColor="text2"/>
                <w:sz w:val="22"/>
              </w:rPr>
              <w:t>’</w:t>
            </w:r>
            <w:r w:rsidRPr="00F003BC">
              <w:rPr>
                <w:sz w:val="22"/>
              </w:rPr>
              <w:t xml:space="preserve"> &gt;</w:t>
            </w:r>
          </w:p>
          <w:p w:rsidR="00012FE1" w:rsidRPr="00F003BC" w:rsidRDefault="00012FE1" w:rsidP="009D6557">
            <w:pPr>
              <w:pStyle w:val="gendoccode"/>
              <w:rPr>
                <w:sz w:val="22"/>
              </w:rPr>
            </w:pPr>
          </w:p>
          <w:p w:rsidR="00012FE1" w:rsidRPr="00F003BC" w:rsidRDefault="00D637F3" w:rsidP="009D6557">
            <w:pPr>
              <w:pStyle w:val="gendoccode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>
              <w:rPr>
                <w:b/>
                <w:sz w:val="22"/>
              </w:rPr>
              <w:object w:dxaOrig="3444" w:dyaOrig="1644">
                <v:shape id="_x0000_i1031" type="#_x0000_t75" style="width:172.5pt;height:82.5pt" o:ole="">
                  <v:imagedata r:id="rId27" o:title=""/>
                </v:shape>
                <o:OLEObject Type="Embed" ProgID="PBrush" ShapeID="_x0000_i1031" DrawAspect="Content" ObjectID="_1532347697" r:id="rId28"/>
              </w:object>
            </w:r>
          </w:p>
          <w:p w:rsidR="00012FE1" w:rsidRPr="00F003BC" w:rsidRDefault="00012FE1" w:rsidP="009D6557">
            <w:pPr>
              <w:pStyle w:val="gendoccode"/>
              <w:rPr>
                <w:sz w:val="22"/>
              </w:rPr>
            </w:pPr>
          </w:p>
          <w:p w:rsidR="00012FE1" w:rsidRDefault="00012FE1" w:rsidP="009D6557">
            <w:pPr>
              <w:pStyle w:val="gendoccode"/>
            </w:pPr>
            <w:r w:rsidRPr="00F003BC">
              <w:rPr>
                <w:sz w:val="22"/>
              </w:rPr>
              <w:t>&lt;/image&gt;</w:t>
            </w:r>
          </w:p>
        </w:tc>
        <w:tc>
          <w:tcPr>
            <w:tcW w:w="4606" w:type="dxa"/>
          </w:tcPr>
          <w:p w:rsidR="00D637F3" w:rsidRDefault="00D637F3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D637F3" w:rsidRDefault="00D637F3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012FE1" w:rsidRDefault="00012FE1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FF0E3E4" wp14:editId="27635BE7">
                  <wp:extent cx="1811867" cy="1018286"/>
                  <wp:effectExtent l="19050" t="19050" r="17145" b="10795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LightManager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209" cy="101398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2FE1" w:rsidRDefault="00012FE1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D637F3" w:rsidRDefault="00D637F3" w:rsidP="009D65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12FE1" w:rsidRDefault="00012FE1" w:rsidP="00012FE1">
      <w:pPr>
        <w:rPr>
          <w:lang w:val="en-US"/>
        </w:rPr>
      </w:pPr>
    </w:p>
    <w:p w:rsidR="00F26ACA" w:rsidRDefault="00F26ACA" w:rsidP="00F26ACA">
      <w:pPr>
        <w:pStyle w:val="Titre3"/>
        <w:rPr>
          <w:lang w:val="en-US"/>
        </w:rPr>
      </w:pPr>
      <w:bookmarkStart w:id="672" w:name="_Displaying_diagrams"/>
      <w:bookmarkStart w:id="673" w:name="_Toc404180652"/>
      <w:bookmarkStart w:id="674" w:name="_Toc458604862"/>
      <w:bookmarkEnd w:id="672"/>
      <w:r>
        <w:rPr>
          <w:lang w:val="en-US"/>
        </w:rPr>
        <w:t>Displaying diagrams</w:t>
      </w:r>
      <w:bookmarkEnd w:id="673"/>
      <w:bookmarkEnd w:id="674"/>
    </w:p>
    <w:p w:rsidR="00F26ACA" w:rsidRPr="00B27C41" w:rsidRDefault="00F26ACA">
      <w:pPr>
        <w:jc w:val="both"/>
        <w:rPr>
          <w:lang w:val="en-US"/>
        </w:rPr>
        <w:pPrChange w:id="675" w:author="CELMER, JAN" w:date="2016-08-09T09:47:00Z">
          <w:pPr/>
        </w:pPrChange>
      </w:pPr>
      <w:r>
        <w:rPr>
          <w:lang w:val="en-US"/>
        </w:rPr>
        <w:t>Attribute object shall be filled by a</w:t>
      </w:r>
      <w:r w:rsidR="009B2D32">
        <w:rPr>
          <w:lang w:val="en-US"/>
        </w:rPr>
        <w:t>n ID of the diagram. Diag</w:t>
      </w:r>
      <w:r w:rsidR="00567F6B">
        <w:rPr>
          <w:lang w:val="en-US"/>
        </w:rPr>
        <w:t>r</w:t>
      </w:r>
      <w:r w:rsidR="009B2D32">
        <w:rPr>
          <w:lang w:val="en-US"/>
        </w:rPr>
        <w:t xml:space="preserve">am ID can be generated by </w:t>
      </w:r>
      <w:r w:rsidR="0019306E">
        <w:fldChar w:fldCharType="begin"/>
      </w:r>
      <w:r w:rsidR="0019306E" w:rsidRPr="00C62BB1">
        <w:rPr>
          <w:lang w:val="en-US"/>
        </w:rPr>
        <w:instrText xml:space="preserve"> HYPERLINK \l "_Gmf" </w:instrText>
      </w:r>
      <w:r w:rsidR="0019306E">
        <w:fldChar w:fldCharType="separate"/>
      </w:r>
      <w:r w:rsidR="007737AC" w:rsidRPr="007737AC">
        <w:rPr>
          <w:rStyle w:val="Lienhypertexte"/>
          <w:lang w:val="en-US"/>
        </w:rPr>
        <w:t xml:space="preserve">service </w:t>
      </w:r>
      <w:r w:rsidR="009B2D32" w:rsidRPr="007737AC">
        <w:rPr>
          <w:rStyle w:val="Lienhypertexte"/>
          <w:lang w:val="en-US"/>
        </w:rPr>
        <w:t xml:space="preserve">getDiagram </w:t>
      </w:r>
      <w:r w:rsidR="007737AC" w:rsidRPr="007737AC">
        <w:rPr>
          <w:rStyle w:val="Lienhypertexte"/>
          <w:lang w:val="en-US"/>
        </w:rPr>
        <w:t>from bundle gmf</w:t>
      </w:r>
      <w:r w:rsidR="0019306E">
        <w:rPr>
          <w:rStyle w:val="Lienhypertexte"/>
          <w:lang w:val="en-US"/>
        </w:rPr>
        <w:fldChar w:fldCharType="end"/>
      </w:r>
      <w:r w:rsidR="007737AC" w:rsidRPr="007737AC">
        <w:rPr>
          <w:lang w:val="en-US"/>
        </w:rPr>
        <w:t>, called on</w:t>
      </w:r>
      <w:r w:rsidR="009B2D32">
        <w:rPr>
          <w:lang w:val="en-US"/>
        </w:rPr>
        <w:t xml:space="preserve"> the diagram</w:t>
      </w:r>
      <w:del w:id="676" w:author="CELMER, JAN" w:date="2016-08-08T18:19:00Z">
        <w:r w:rsidR="0017674B" w:rsidDel="00C62BB1">
          <w:rPr>
            <w:lang w:val="en-US"/>
          </w:rPr>
          <w:delText xml:space="preserve"> </w:delText>
        </w:r>
      </w:del>
      <w:r w:rsidR="007737AC">
        <w:rPr>
          <w:lang w:val="en-US"/>
        </w:rPr>
        <w:t>:</w:t>
      </w:r>
    </w:p>
    <w:p w:rsidR="00B27C41" w:rsidRPr="00B27C41" w:rsidRDefault="00B27C41" w:rsidP="00B27C41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7C41">
        <w:t xml:space="preserve">&lt;context model='${model}' </w:t>
      </w:r>
      <w:r w:rsidRPr="007737AC">
        <w:rPr>
          <w:color w:val="2F5897" w:themeColor="text2"/>
        </w:rPr>
        <w:t>importedBundles='gmf;papyrus'</w:t>
      </w:r>
      <w:r w:rsidRPr="00B27C41">
        <w:t>/&gt;</w:t>
      </w:r>
    </w:p>
    <w:p w:rsidR="00B27C41" w:rsidRPr="00B27C41" w:rsidRDefault="00B27C41" w:rsidP="00B27C41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7C41">
        <w:t>&lt;gendoc&gt;</w:t>
      </w:r>
    </w:p>
    <w:p w:rsidR="00B27C41" w:rsidRPr="00B27C41" w:rsidRDefault="00B27C41" w:rsidP="00B27C41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27C41">
        <w:t xml:space="preserve">  [for (diag : Diagram| self.getPapyrusDiagrams()]</w:t>
      </w:r>
    </w:p>
    <w:p w:rsidR="00B27C41" w:rsidRDefault="00F26ACA" w:rsidP="00B27C41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  </w:t>
      </w:r>
      <w:r w:rsidR="00B27C41" w:rsidRPr="00B27C41">
        <w:t xml:space="preserve">&lt;image </w:t>
      </w:r>
      <w:r w:rsidR="00B27C41" w:rsidRPr="007737AC">
        <w:rPr>
          <w:color w:val="2F5897" w:themeColor="text2"/>
        </w:rPr>
        <w:t>object='[diag.getDiagram()/]'</w:t>
      </w:r>
      <w:r w:rsidR="00B27C41" w:rsidRPr="00B27C41">
        <w:t xml:space="preserve"> </w:t>
      </w:r>
      <w:r w:rsidR="009D4878">
        <w:t>max</w:t>
      </w:r>
      <w:r w:rsidR="00B27C41" w:rsidRPr="00B27C41">
        <w:t>W='true' keepH='false'&gt;</w:t>
      </w:r>
    </w:p>
    <w:p w:rsidR="00803113" w:rsidRDefault="00803113" w:rsidP="00B27C41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29C96EA2" wp14:editId="2FA5FBCB">
            <wp:extent cx="5756275" cy="1160780"/>
            <wp:effectExtent l="0" t="0" r="0" b="127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C41" w:rsidRPr="00B27C41" w:rsidRDefault="00F26ACA" w:rsidP="00B27C41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lang w:val="fr-FR"/>
        </w:rPr>
        <w:t xml:space="preserve">   </w:t>
      </w:r>
      <w:r w:rsidR="00B27C41" w:rsidRPr="00B27C41">
        <w:rPr>
          <w:lang w:val="fr-FR"/>
        </w:rPr>
        <w:t>&lt;/image&gt;</w:t>
      </w:r>
    </w:p>
    <w:p w:rsidR="00B27C41" w:rsidRPr="00B27C41" w:rsidRDefault="00F26ACA" w:rsidP="00B27C41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lang w:val="fr-FR"/>
        </w:rPr>
        <w:t xml:space="preserve">  </w:t>
      </w:r>
      <w:r w:rsidR="00B27C41" w:rsidRPr="00B27C41">
        <w:rPr>
          <w:lang w:val="fr-FR"/>
        </w:rPr>
        <w:t>[/for]</w:t>
      </w:r>
    </w:p>
    <w:p w:rsidR="00B27C41" w:rsidRPr="00B27C41" w:rsidRDefault="00B27C41" w:rsidP="00B27C41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B27C41">
        <w:rPr>
          <w:lang w:val="fr-FR"/>
        </w:rPr>
        <w:t>&lt;/gendoc&gt;</w:t>
      </w:r>
    </w:p>
    <w:p w:rsidR="00B27C41" w:rsidRPr="00B27C41" w:rsidRDefault="00B27C41" w:rsidP="00B27C41">
      <w:pPr>
        <w:rPr>
          <w:lang w:val="en-US"/>
        </w:rPr>
      </w:pPr>
    </w:p>
    <w:p w:rsidR="004B2454" w:rsidRPr="004B2454" w:rsidRDefault="004B2454" w:rsidP="004B2454">
      <w:pPr>
        <w:rPr>
          <w:lang w:val="en-US"/>
        </w:rPr>
      </w:pPr>
    </w:p>
    <w:p w:rsidR="009633A7" w:rsidRPr="00F82F87" w:rsidRDefault="009633A7" w:rsidP="00F26ACA">
      <w:pPr>
        <w:pStyle w:val="Titre3"/>
        <w:rPr>
          <w:lang w:val="en-US"/>
        </w:rPr>
      </w:pPr>
      <w:bookmarkStart w:id="677" w:name="_Displaying_static_images"/>
      <w:bookmarkStart w:id="678" w:name="_Toc404180653"/>
      <w:bookmarkStart w:id="679" w:name="_Toc458604863"/>
      <w:bookmarkEnd w:id="677"/>
      <w:r>
        <w:rPr>
          <w:lang w:val="en-US"/>
        </w:rPr>
        <w:lastRenderedPageBreak/>
        <w:t>Displaying</w:t>
      </w:r>
      <w:r w:rsidR="00F82F87">
        <w:rPr>
          <w:lang w:val="en-US"/>
        </w:rPr>
        <w:t xml:space="preserve"> static</w:t>
      </w:r>
      <w:r>
        <w:rPr>
          <w:lang w:val="en-US"/>
        </w:rPr>
        <w:t xml:space="preserve"> </w:t>
      </w:r>
      <w:r w:rsidR="008E7EA5">
        <w:rPr>
          <w:lang w:val="en-US"/>
        </w:rPr>
        <w:t>images</w:t>
      </w:r>
      <w:bookmarkEnd w:id="678"/>
      <w:bookmarkEnd w:id="679"/>
    </w:p>
    <w:p w:rsidR="00F82F87" w:rsidRDefault="00F82F87">
      <w:pPr>
        <w:jc w:val="both"/>
        <w:rPr>
          <w:lang w:val="en-US"/>
        </w:rPr>
        <w:pPrChange w:id="680" w:author="CELMER, JAN" w:date="2016-08-09T10:07:00Z">
          <w:pPr/>
        </w:pPrChange>
      </w:pPr>
      <w:r w:rsidRPr="00F82F87">
        <w:rPr>
          <w:rStyle w:val="gendoccodeCar"/>
        </w:rPr>
        <w:t>&lt;image&gt;</w:t>
      </w:r>
      <w:r>
        <w:rPr>
          <w:lang w:val="en-US"/>
        </w:rPr>
        <w:t xml:space="preserve"> tag can also be used for static image generation, with the following content</w:t>
      </w:r>
      <w:del w:id="681" w:author="CELMER, JAN" w:date="2016-08-09T10:01:00Z">
        <w:r w:rsidDel="0019306E">
          <w:rPr>
            <w:lang w:val="en-US"/>
          </w:rPr>
          <w:delText xml:space="preserve"> </w:delText>
        </w:r>
      </w:del>
      <w:r>
        <w:rPr>
          <w:lang w:val="en-US"/>
        </w:rPr>
        <w:t xml:space="preserve">: </w:t>
      </w:r>
    </w:p>
    <w:p w:rsidR="00F82F87" w:rsidRPr="0017674B" w:rsidRDefault="00F82F87" w:rsidP="00C725A9">
      <w:pPr>
        <w:pStyle w:val="Paragraphedeliste"/>
        <w:numPr>
          <w:ilvl w:val="0"/>
          <w:numId w:val="19"/>
        </w:numPr>
        <w:rPr>
          <w:lang w:val="en-US"/>
        </w:rPr>
      </w:pPr>
      <w:r w:rsidRPr="00F82F87">
        <w:rPr>
          <w:lang w:val="en-US"/>
        </w:rPr>
        <w:t xml:space="preserve">attribute </w:t>
      </w:r>
      <w:r w:rsidRPr="00F82F87">
        <w:rPr>
          <w:rStyle w:val="gendoccodeCar"/>
        </w:rPr>
        <w:t xml:space="preserve">filePath </w:t>
      </w:r>
      <w:r w:rsidRPr="00F82F87">
        <w:rPr>
          <w:lang w:val="en-US"/>
        </w:rPr>
        <w:t>shall contain the absolute path</w:t>
      </w:r>
      <w:r w:rsidR="0017674B">
        <w:rPr>
          <w:lang w:val="en-US"/>
        </w:rPr>
        <w:t xml:space="preserve"> of the static image. </w:t>
      </w:r>
      <w:r w:rsidR="0017674B">
        <w:rPr>
          <w:lang w:val="en-US"/>
        </w:rPr>
        <w:br/>
        <w:t xml:space="preserve">The following image formats are supported : </w:t>
      </w:r>
      <w:r w:rsidR="000178BA">
        <w:rPr>
          <w:lang w:val="en-US"/>
        </w:rPr>
        <w:t>GIF, JPG, JPEG, BMP, PNG, SVG</w:t>
      </w:r>
    </w:p>
    <w:p w:rsidR="00F82F87" w:rsidRDefault="00F82F87" w:rsidP="00C725A9">
      <w:pPr>
        <w:pStyle w:val="Paragraphedeliste"/>
        <w:numPr>
          <w:ilvl w:val="0"/>
          <w:numId w:val="19"/>
        </w:numPr>
        <w:rPr>
          <w:lang w:val="en-US"/>
        </w:rPr>
      </w:pPr>
      <w:r w:rsidRPr="00F82F87">
        <w:rPr>
          <w:lang w:val="en-US"/>
        </w:rPr>
        <w:t>&lt;image&gt; tag shall contain</w:t>
      </w:r>
      <w:r>
        <w:rPr>
          <w:lang w:val="en-US"/>
        </w:rPr>
        <w:t xml:space="preserve"> an empty drawing area (alignment, text adaptation, …)</w:t>
      </w:r>
    </w:p>
    <w:p w:rsidR="00F82F87" w:rsidRPr="00F82F87" w:rsidRDefault="00F82F87" w:rsidP="00C725A9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 xml:space="preserve">size attributes can be used : </w:t>
      </w:r>
      <w:r w:rsidRPr="00F82F87">
        <w:rPr>
          <w:rStyle w:val="gendoccodeCar"/>
        </w:rPr>
        <w:t>keepW, keepH, maxW, maxH</w:t>
      </w:r>
      <w:r>
        <w:rPr>
          <w:lang w:val="en-US"/>
        </w:rPr>
        <w:t xml:space="preserve"> </w:t>
      </w:r>
    </w:p>
    <w:p w:rsidR="00F82F87" w:rsidRDefault="00F82F87" w:rsidP="009633A7">
      <w:pPr>
        <w:rPr>
          <w:lang w:val="en-US"/>
        </w:rPr>
      </w:pPr>
      <w:r>
        <w:rPr>
          <w:lang w:val="en-US"/>
        </w:rPr>
        <w:t>The following example shows the display of a static image: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5526"/>
        <w:gridCol w:w="3762"/>
      </w:tblGrid>
      <w:tr w:rsidR="00F82F87" w:rsidTr="00F82F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6" w:type="dxa"/>
          </w:tcPr>
          <w:p w:rsidR="00F82F87" w:rsidRDefault="00F82F87" w:rsidP="009633A7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3762" w:type="dxa"/>
          </w:tcPr>
          <w:p w:rsidR="00F82F87" w:rsidRDefault="00F82F87" w:rsidP="009633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Generation output</w:t>
            </w:r>
          </w:p>
        </w:tc>
      </w:tr>
      <w:tr w:rsidR="00F82F87" w:rsidTr="00F82F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6" w:type="dxa"/>
          </w:tcPr>
          <w:p w:rsidR="00F82F87" w:rsidRPr="00F82F87" w:rsidRDefault="00F82F87" w:rsidP="00F82F87">
            <w:pPr>
              <w:pStyle w:val="gendoccode"/>
              <w:rPr>
                <w:sz w:val="18"/>
              </w:rPr>
            </w:pPr>
            <w:r w:rsidRPr="00F82F87">
              <w:rPr>
                <w:b/>
                <w:sz w:val="18"/>
              </w:rPr>
              <w:t>&lt;context model='${model_path}'/&gt;</w:t>
            </w:r>
          </w:p>
          <w:p w:rsidR="00F82F87" w:rsidRPr="00F82F87" w:rsidRDefault="00F82F87" w:rsidP="00F82F87">
            <w:pPr>
              <w:pStyle w:val="gendoccode"/>
              <w:rPr>
                <w:sz w:val="18"/>
              </w:rPr>
            </w:pPr>
            <w:r w:rsidRPr="00F82F87">
              <w:rPr>
                <w:b/>
                <w:sz w:val="18"/>
              </w:rPr>
              <w:t>&lt;gendoc&gt;</w:t>
            </w:r>
          </w:p>
          <w:p w:rsidR="00F82F87" w:rsidRPr="00F82F87" w:rsidRDefault="00F82F87" w:rsidP="00F82F87">
            <w:pPr>
              <w:rPr>
                <w:lang w:val="en-US"/>
              </w:rPr>
            </w:pPr>
            <w:r w:rsidRPr="00F82F87">
              <w:rPr>
                <w:rFonts w:asciiTheme="minorHAnsi" w:hAnsiTheme="minorHAnsi"/>
                <w:b w:val="0"/>
                <w:lang w:val="en-US"/>
              </w:rPr>
              <w:t>Project logo is displayed below :</w:t>
            </w:r>
          </w:p>
          <w:p w:rsidR="00F82F87" w:rsidRPr="00F82F87" w:rsidRDefault="00F82F87" w:rsidP="00F82F87">
            <w:pPr>
              <w:pStyle w:val="gendoccode"/>
              <w:rPr>
                <w:sz w:val="18"/>
              </w:rPr>
            </w:pPr>
            <w:r w:rsidRPr="00F82F87">
              <w:rPr>
                <w:b/>
                <w:sz w:val="18"/>
              </w:rPr>
              <w:t>&lt;image filePath='D:/gendoc_logo.jpg' maxW='true'&gt;</w:t>
            </w:r>
          </w:p>
          <w:p w:rsidR="00F82F87" w:rsidRPr="00F82F87" w:rsidRDefault="00803113" w:rsidP="00F82F87">
            <w:pPr>
              <w:pStyle w:val="gendoccode"/>
              <w:keepNext/>
              <w:rPr>
                <w:sz w:val="18"/>
              </w:rPr>
            </w:pPr>
            <w:r>
              <w:rPr>
                <w:b/>
                <w:sz w:val="22"/>
              </w:rPr>
              <w:object w:dxaOrig="11004" w:dyaOrig="2220">
                <v:shape id="_x0000_i1032" type="#_x0000_t75" style="width:3in;height:43.5pt" o:ole="">
                  <v:imagedata r:id="rId29" o:title=""/>
                </v:shape>
                <o:OLEObject Type="Embed" ProgID="PBrush" ShapeID="_x0000_i1032" DrawAspect="Content" ObjectID="_1532347698" r:id="rId30"/>
              </w:object>
            </w:r>
          </w:p>
          <w:p w:rsidR="00F82F87" w:rsidRPr="00F82F87" w:rsidRDefault="00F82F87" w:rsidP="00F82F87">
            <w:pPr>
              <w:pStyle w:val="gendoccode"/>
              <w:rPr>
                <w:rFonts w:asciiTheme="minorHAnsi" w:hAnsiTheme="minorHAnsi"/>
                <w:b/>
                <w:sz w:val="18"/>
              </w:rPr>
            </w:pPr>
            <w:r w:rsidRPr="00F82F87">
              <w:rPr>
                <w:b/>
                <w:sz w:val="18"/>
                <w:lang w:val="fr-FR"/>
              </w:rPr>
              <w:t>&lt;/image&gt;</w:t>
            </w:r>
          </w:p>
          <w:p w:rsidR="00F82F87" w:rsidRPr="00F82F87" w:rsidRDefault="00F82F87" w:rsidP="00F82F87">
            <w:pPr>
              <w:pStyle w:val="gendoccode"/>
              <w:rPr>
                <w:sz w:val="18"/>
                <w:lang w:val="fr-FR"/>
              </w:rPr>
            </w:pPr>
            <w:r w:rsidRPr="00F82F87">
              <w:rPr>
                <w:b/>
                <w:sz w:val="18"/>
                <w:lang w:val="fr-FR"/>
              </w:rPr>
              <w:t>&lt;/gendoc&gt;</w:t>
            </w:r>
          </w:p>
          <w:p w:rsidR="00F82F87" w:rsidRDefault="00F82F87" w:rsidP="009633A7">
            <w:pPr>
              <w:rPr>
                <w:lang w:val="en-US"/>
              </w:rPr>
            </w:pPr>
          </w:p>
        </w:tc>
        <w:tc>
          <w:tcPr>
            <w:tcW w:w="3762" w:type="dxa"/>
          </w:tcPr>
          <w:p w:rsidR="00F82F87" w:rsidRDefault="00F82F87" w:rsidP="00F82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 w:rsidRPr="00F82F87">
              <w:rPr>
                <w:rFonts w:asciiTheme="minorHAnsi" w:hAnsiTheme="minorHAnsi"/>
                <w:b w:val="0"/>
                <w:lang w:val="en-US"/>
              </w:rPr>
              <w:t>Project logo is displayed below :</w:t>
            </w:r>
          </w:p>
          <w:p w:rsidR="00F82F87" w:rsidRDefault="00F82F87" w:rsidP="00F82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DB96467" wp14:editId="1C4D8C1A">
                  <wp:extent cx="2004646" cy="890363"/>
                  <wp:effectExtent l="0" t="0" r="0" b="508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gendoc1.jpg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69" t="19014" r="16230" b="22183"/>
                          <a:stretch/>
                        </pic:blipFill>
                        <pic:spPr bwMode="auto">
                          <a:xfrm>
                            <a:off x="0" y="0"/>
                            <a:ext cx="2022239" cy="8981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82F87" w:rsidRDefault="00F82F87" w:rsidP="00F82F87">
            <w:pPr>
              <w:ind w:left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E7686D" w:rsidRPr="009633A7" w:rsidRDefault="00E7686D" w:rsidP="009633A7">
      <w:pPr>
        <w:rPr>
          <w:lang w:val="en-US"/>
        </w:rPr>
      </w:pPr>
    </w:p>
    <w:p w:rsidR="008B1935" w:rsidRDefault="009633A7" w:rsidP="008B1935">
      <w:pPr>
        <w:pStyle w:val="Titre2"/>
        <w:rPr>
          <w:lang w:val="en-US"/>
        </w:rPr>
      </w:pPr>
      <w:bookmarkStart w:id="682" w:name="_Table_generation"/>
      <w:bookmarkStart w:id="683" w:name="_Toc404180654"/>
      <w:bookmarkStart w:id="684" w:name="_Toc458604864"/>
      <w:bookmarkEnd w:id="682"/>
      <w:r w:rsidRPr="000C37B6">
        <w:rPr>
          <w:lang w:val="en-US"/>
        </w:rPr>
        <w:t>Table generation</w:t>
      </w:r>
      <w:bookmarkEnd w:id="683"/>
      <w:bookmarkEnd w:id="684"/>
    </w:p>
    <w:p w:rsidR="009D6557" w:rsidRPr="00955710" w:rsidRDefault="009D6557" w:rsidP="00955710">
      <w:pPr>
        <w:rPr>
          <w:lang w:val="en-US"/>
        </w:rPr>
      </w:pPr>
      <w:r w:rsidRPr="00955710">
        <w:rPr>
          <w:rStyle w:val="gendoccodeCar"/>
        </w:rPr>
        <w:t>&lt;table&gt;</w:t>
      </w:r>
      <w:r w:rsidRPr="00955710">
        <w:rPr>
          <w:b/>
          <w:bCs/>
          <w:lang w:val="en-US"/>
        </w:rPr>
        <w:t xml:space="preserve"> </w:t>
      </w:r>
      <w:r w:rsidRPr="00955710">
        <w:rPr>
          <w:lang w:val="en-US"/>
        </w:rPr>
        <w:t>tag must be defined under a</w:t>
      </w:r>
      <w:r w:rsidRPr="00955710">
        <w:rPr>
          <w:rStyle w:val="gendoccodeCar"/>
        </w:rPr>
        <w:t xml:space="preserve"> &lt;gendoc&gt;</w:t>
      </w:r>
      <w:r w:rsidRPr="00955710">
        <w:rPr>
          <w:lang w:val="en-US"/>
        </w:rPr>
        <w:t xml:space="preserve"> tag</w:t>
      </w:r>
    </w:p>
    <w:p w:rsidR="004F6C76" w:rsidRPr="00955710" w:rsidRDefault="00955710">
      <w:pPr>
        <w:jc w:val="both"/>
        <w:rPr>
          <w:lang w:val="en-US"/>
        </w:rPr>
        <w:pPrChange w:id="685" w:author="CELMER, JAN" w:date="2016-08-09T09:48:00Z">
          <w:pPr/>
        </w:pPrChange>
      </w:pPr>
      <w:r>
        <w:rPr>
          <w:lang w:val="en-US"/>
        </w:rPr>
        <w:t>The purpose of this tag is to</w:t>
      </w:r>
      <w:r w:rsidR="009D6557" w:rsidRPr="00955710">
        <w:rPr>
          <w:lang w:val="en-US"/>
        </w:rPr>
        <w:t xml:space="preserve"> merge all tables found inside tag content into one global table</w:t>
      </w:r>
      <w:ins w:id="686" w:author="CELMER, JAN" w:date="2016-08-09T10:01:00Z">
        <w:r w:rsidR="0019306E">
          <w:rPr>
            <w:lang w:val="en-US"/>
          </w:rPr>
          <w:t>.</w:t>
        </w:r>
      </w:ins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613"/>
      </w:tblGrid>
      <w:tr w:rsidR="008B6C0F" w:rsidTr="007C0E4A">
        <w:trPr>
          <w:cantSplit/>
          <w:trHeight w:val="1134"/>
        </w:trPr>
        <w:tc>
          <w:tcPr>
            <w:tcW w:w="675" w:type="dxa"/>
            <w:shd w:val="clear" w:color="auto" w:fill="7096D2" w:themeFill="text2" w:themeFillTint="99"/>
            <w:textDirection w:val="btLr"/>
            <w:vAlign w:val="center"/>
          </w:tcPr>
          <w:p w:rsidR="008B6C0F" w:rsidRPr="008B6C0F" w:rsidRDefault="008B6C0F" w:rsidP="007C0E4A">
            <w:pPr>
              <w:ind w:left="113" w:right="113"/>
              <w:jc w:val="center"/>
              <w:rPr>
                <w:b/>
                <w:color w:val="FFFFFF" w:themeColor="background1"/>
              </w:rPr>
            </w:pPr>
            <w:r w:rsidRPr="008B6C0F">
              <w:rPr>
                <w:b/>
                <w:color w:val="FFFFFF" w:themeColor="background1"/>
              </w:rPr>
              <w:t>Template content</w:t>
            </w:r>
          </w:p>
        </w:tc>
        <w:tc>
          <w:tcPr>
            <w:tcW w:w="8613" w:type="dxa"/>
          </w:tcPr>
          <w:p w:rsidR="008B6C0F" w:rsidRPr="008B6C0F" w:rsidRDefault="008B6C0F" w:rsidP="008B6C0F">
            <w:pPr>
              <w:pStyle w:val="gendoccode"/>
              <w:rPr>
                <w:sz w:val="20"/>
                <w:lang w:eastAsia="fr-FR"/>
              </w:rPr>
            </w:pPr>
            <w:r w:rsidRPr="008B6C0F">
              <w:rPr>
                <w:sz w:val="20"/>
                <w:lang w:eastAsia="fr-FR"/>
              </w:rPr>
              <w:t xml:space="preserve">&lt;context model=’${project_loc}/Models/TrafficLightManager.uml’ element='TrafficLightManager/LogicalView' importedBundles='gmf;papyrus' /&gt; </w:t>
            </w:r>
          </w:p>
          <w:p w:rsidR="008B6C0F" w:rsidRPr="008B6C0F" w:rsidRDefault="008B6C0F" w:rsidP="008B6C0F">
            <w:pPr>
              <w:pStyle w:val="Retraitnormal"/>
              <w:rPr>
                <w:sz w:val="18"/>
                <w:lang w:eastAsia="fr-FR"/>
              </w:rPr>
            </w:pPr>
          </w:p>
          <w:p w:rsidR="008B6C0F" w:rsidRPr="008B6C0F" w:rsidRDefault="008B6C0F" w:rsidP="008B6C0F">
            <w:pPr>
              <w:pStyle w:val="Retraitnormal"/>
              <w:rPr>
                <w:sz w:val="18"/>
                <w:lang w:eastAsia="fr-FR"/>
              </w:rPr>
            </w:pPr>
            <w:r w:rsidRPr="008B6C0F">
              <w:rPr>
                <w:sz w:val="18"/>
                <w:lang w:eastAsia="fr-FR"/>
              </w:rPr>
              <w:t xml:space="preserve">The following elements are described in the Logical view : </w:t>
            </w:r>
          </w:p>
          <w:p w:rsidR="008B6C0F" w:rsidRPr="008B6C0F" w:rsidRDefault="008B6C0F" w:rsidP="008B6C0F">
            <w:pPr>
              <w:pStyle w:val="gendoccode"/>
              <w:rPr>
                <w:sz w:val="20"/>
                <w:lang w:eastAsia="fr-FR"/>
              </w:rPr>
            </w:pPr>
            <w:r w:rsidRPr="008B6C0F">
              <w:rPr>
                <w:sz w:val="20"/>
                <w:lang w:eastAsia="fr-FR"/>
              </w:rPr>
              <w:t>&lt;gendoc&gt;</w:t>
            </w:r>
          </w:p>
          <w:p w:rsidR="008B6C0F" w:rsidRPr="008B6C0F" w:rsidRDefault="008B6C0F" w:rsidP="008B6C0F">
            <w:pPr>
              <w:pStyle w:val="gendoccode"/>
              <w:ind w:firstLine="708"/>
              <w:rPr>
                <w:color w:val="6076B4" w:themeColor="accent1"/>
                <w:sz w:val="20"/>
                <w:lang w:eastAsia="fr-FR"/>
              </w:rPr>
            </w:pPr>
            <w:r w:rsidRPr="008B6C0F">
              <w:rPr>
                <w:color w:val="6076B4" w:themeColor="accent1"/>
                <w:sz w:val="20"/>
                <w:lang w:eastAsia="fr-FR"/>
              </w:rPr>
              <w:t>&lt;table&gt;</w:t>
            </w:r>
          </w:p>
          <w:tbl>
            <w:tblPr>
              <w:tblStyle w:val="Tableausimple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9FB9E1" w:themeFill="text2" w:themeFillTint="66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5812"/>
            </w:tblGrid>
            <w:tr w:rsidR="007C0E4A" w:rsidRPr="003B5AFC" w:rsidTr="007C0E4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2439" w:type="dxa"/>
                  <w:shd w:val="clear" w:color="auto" w:fill="9FB9E1" w:themeFill="text2" w:themeFillTint="66"/>
                </w:tcPr>
                <w:p w:rsidR="008B6C0F" w:rsidRPr="008B6C0F" w:rsidRDefault="008B6C0F" w:rsidP="009D6557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color w:val="FFFFFF" w:themeColor="background1"/>
                      <w:sz w:val="18"/>
                      <w:lang w:val="en-US" w:eastAsia="fr-FR"/>
                    </w:rPr>
                    <w:t>Name</w:t>
                  </w:r>
                </w:p>
              </w:tc>
              <w:tc>
                <w:tcPr>
                  <w:tcW w:w="5812" w:type="dxa"/>
                  <w:shd w:val="clear" w:color="auto" w:fill="9FB9E1" w:themeFill="text2" w:themeFillTint="66"/>
                </w:tcPr>
                <w:p w:rsidR="008B6C0F" w:rsidRPr="008B6C0F" w:rsidRDefault="008B6C0F" w:rsidP="009D6557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color w:val="FFFFFF" w:themeColor="background1"/>
                      <w:sz w:val="18"/>
                      <w:lang w:val="en-US" w:eastAsia="fr-FR"/>
                    </w:rPr>
                    <w:t>Attributes</w:t>
                  </w:r>
                </w:p>
              </w:tc>
            </w:tr>
          </w:tbl>
          <w:p w:rsidR="008B6C0F" w:rsidRPr="008B6C0F" w:rsidRDefault="008B6C0F" w:rsidP="008B6C0F">
            <w:pPr>
              <w:pStyle w:val="Retraitnormal"/>
              <w:rPr>
                <w:sz w:val="18"/>
                <w:lang w:val="en-US" w:eastAsia="fr-FR"/>
              </w:rPr>
            </w:pPr>
          </w:p>
          <w:p w:rsidR="008B6C0F" w:rsidRPr="008B6C0F" w:rsidRDefault="008B6C0F" w:rsidP="008B6C0F">
            <w:pPr>
              <w:pStyle w:val="gendoccode"/>
              <w:rPr>
                <w:sz w:val="20"/>
                <w:lang w:eastAsia="fr-FR"/>
              </w:rPr>
            </w:pPr>
            <w:r w:rsidRPr="008B6C0F">
              <w:rPr>
                <w:sz w:val="20"/>
                <w:lang w:eastAsia="fr-FR"/>
              </w:rPr>
              <w:t>[for (c:Class|self.ownedElement-&gt;filter(Class)-&gt;sortedBy(name))]</w:t>
            </w:r>
          </w:p>
          <w:tbl>
            <w:tblPr>
              <w:tblStyle w:val="Tableausimple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5812"/>
            </w:tblGrid>
            <w:tr w:rsidR="008B6C0F" w:rsidRPr="008B6C0F" w:rsidTr="007C0E4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2439" w:type="dxa"/>
                  <w:vAlign w:val="center"/>
                </w:tcPr>
                <w:p w:rsidR="008B6C0F" w:rsidRPr="008B6C0F" w:rsidRDefault="008B6C0F" w:rsidP="009D6557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[c.name/]</w:t>
                  </w:r>
                </w:p>
              </w:tc>
              <w:tc>
                <w:tcPr>
                  <w:tcW w:w="5812" w:type="dxa"/>
                </w:tcPr>
                <w:p w:rsidR="008B6C0F" w:rsidRPr="008B6C0F" w:rsidRDefault="008B6C0F" w:rsidP="009D6557">
                  <w:pPr>
                    <w:pStyle w:val="Retraitnormal"/>
                    <w:ind w:left="0"/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>[for (p:Property|c.ownedAttribute)]&lt;drop/&gt;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[p.name/]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[p.type.name/]</w:t>
                  </w:r>
                </w:p>
                <w:p w:rsidR="008B6C0F" w:rsidRPr="008B6C0F" w:rsidRDefault="008B6C0F" w:rsidP="009D6557">
                  <w:pPr>
                    <w:pStyle w:val="Retraitnormal"/>
                    <w:ind w:left="0"/>
                    <w:rPr>
                      <w:rFonts w:asciiTheme="majorHAnsi" w:hAnsiTheme="majorHAnsi"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>[/for]</w:t>
                  </w:r>
                </w:p>
              </w:tc>
            </w:tr>
          </w:tbl>
          <w:p w:rsidR="008B6C0F" w:rsidRPr="008B6C0F" w:rsidRDefault="008B6C0F" w:rsidP="008B6C0F">
            <w:pPr>
              <w:pStyle w:val="gendoccode"/>
              <w:rPr>
                <w:sz w:val="20"/>
                <w:lang w:eastAsia="fr-FR"/>
              </w:rPr>
            </w:pPr>
            <w:r w:rsidRPr="008B6C0F">
              <w:rPr>
                <w:sz w:val="20"/>
                <w:lang w:eastAsia="fr-FR"/>
              </w:rPr>
              <w:t>[/for]</w:t>
            </w:r>
          </w:p>
          <w:p w:rsidR="008B6C0F" w:rsidRPr="008B6C0F" w:rsidRDefault="008B6C0F" w:rsidP="008B6C0F">
            <w:pPr>
              <w:pStyle w:val="gendoccode"/>
              <w:ind w:firstLine="708"/>
              <w:rPr>
                <w:sz w:val="20"/>
                <w:lang w:eastAsia="fr-FR"/>
              </w:rPr>
            </w:pPr>
            <w:r w:rsidRPr="008B6C0F">
              <w:rPr>
                <w:color w:val="6076B4" w:themeColor="accent1"/>
                <w:sz w:val="20"/>
                <w:lang w:eastAsia="fr-FR"/>
              </w:rPr>
              <w:t>&lt;/table&gt;</w:t>
            </w:r>
          </w:p>
          <w:p w:rsidR="008B6C0F" w:rsidRPr="008B6C0F" w:rsidRDefault="008B6C0F" w:rsidP="008B6C0F">
            <w:pPr>
              <w:pStyle w:val="gendoccode"/>
              <w:rPr>
                <w:sz w:val="20"/>
                <w:lang w:eastAsia="fr-FR"/>
              </w:rPr>
            </w:pPr>
            <w:r w:rsidRPr="008B6C0F">
              <w:rPr>
                <w:sz w:val="20"/>
                <w:lang w:eastAsia="fr-FR"/>
              </w:rPr>
              <w:t>&lt;/gendoc&gt;</w:t>
            </w:r>
          </w:p>
        </w:tc>
      </w:tr>
      <w:tr w:rsidR="008B6C0F" w:rsidTr="007C0E4A">
        <w:trPr>
          <w:cantSplit/>
          <w:trHeight w:val="1134"/>
        </w:trPr>
        <w:tc>
          <w:tcPr>
            <w:tcW w:w="675" w:type="dxa"/>
            <w:shd w:val="clear" w:color="auto" w:fill="7096D2" w:themeFill="text2" w:themeFillTint="99"/>
            <w:textDirection w:val="btLr"/>
            <w:vAlign w:val="center"/>
          </w:tcPr>
          <w:p w:rsidR="008B6C0F" w:rsidRPr="008B6C0F" w:rsidRDefault="008B6C0F" w:rsidP="007C0E4A">
            <w:pPr>
              <w:ind w:left="113" w:right="113"/>
              <w:jc w:val="center"/>
              <w:rPr>
                <w:b/>
                <w:color w:val="FFFFFF" w:themeColor="background1"/>
                <w:sz w:val="20"/>
              </w:rPr>
            </w:pPr>
            <w:r w:rsidRPr="008B6C0F">
              <w:rPr>
                <w:b/>
                <w:color w:val="FFFFFF" w:themeColor="background1"/>
              </w:rPr>
              <w:lastRenderedPageBreak/>
              <w:t>Output</w:t>
            </w:r>
          </w:p>
        </w:tc>
        <w:tc>
          <w:tcPr>
            <w:tcW w:w="8613" w:type="dxa"/>
          </w:tcPr>
          <w:p w:rsidR="008B6C0F" w:rsidRDefault="008B6C0F" w:rsidP="008B6C0F">
            <w:pPr>
              <w:pStyle w:val="gendoccode"/>
              <w:rPr>
                <w:sz w:val="20"/>
                <w:lang w:eastAsia="fr-FR"/>
              </w:rPr>
            </w:pPr>
          </w:p>
          <w:p w:rsidR="004F6C76" w:rsidRPr="008B6C0F" w:rsidRDefault="004F6C76" w:rsidP="004F6C76">
            <w:pPr>
              <w:pStyle w:val="Retraitnormal"/>
              <w:rPr>
                <w:sz w:val="18"/>
                <w:lang w:eastAsia="fr-FR"/>
              </w:rPr>
            </w:pPr>
            <w:r w:rsidRPr="008B6C0F">
              <w:rPr>
                <w:sz w:val="18"/>
                <w:lang w:eastAsia="fr-FR"/>
              </w:rPr>
              <w:t xml:space="preserve">The following elements are described in the Logical view : </w:t>
            </w:r>
          </w:p>
          <w:p w:rsidR="004F6C76" w:rsidRPr="004F6C76" w:rsidRDefault="004F6C76" w:rsidP="008B6C0F">
            <w:pPr>
              <w:pStyle w:val="gendoccode"/>
              <w:rPr>
                <w:sz w:val="20"/>
                <w:lang w:val="en-GB" w:eastAsia="fr-FR"/>
              </w:rPr>
            </w:pPr>
          </w:p>
          <w:tbl>
            <w:tblPr>
              <w:tblStyle w:val="Grilledutableau"/>
              <w:tblW w:w="8190" w:type="dxa"/>
              <w:tblLayout w:type="fixed"/>
              <w:tblLook w:val="04A0" w:firstRow="1" w:lastRow="0" w:firstColumn="1" w:lastColumn="0" w:noHBand="0" w:noVBand="1"/>
            </w:tblPr>
            <w:tblGrid>
              <w:gridCol w:w="2450"/>
              <w:gridCol w:w="5740"/>
            </w:tblGrid>
            <w:tr w:rsidR="008B6C0F" w:rsidRPr="008B6C0F" w:rsidTr="004F6C76">
              <w:tc>
                <w:tcPr>
                  <w:tcW w:w="2450" w:type="dxa"/>
                  <w:shd w:val="clear" w:color="auto" w:fill="9FB9E1" w:themeFill="text2" w:themeFillTint="66"/>
                  <w:vAlign w:val="center"/>
                </w:tcPr>
                <w:p w:rsidR="008B6C0F" w:rsidRPr="008B6C0F" w:rsidRDefault="008B6C0F" w:rsidP="004F6C76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color w:val="FFFFFF" w:themeColor="background1"/>
                      <w:sz w:val="18"/>
                      <w:lang w:val="en-US" w:eastAsia="fr-FR"/>
                    </w:rPr>
                    <w:t>Name</w:t>
                  </w:r>
                </w:p>
              </w:tc>
              <w:tc>
                <w:tcPr>
                  <w:tcW w:w="5740" w:type="dxa"/>
                  <w:shd w:val="clear" w:color="auto" w:fill="9FB9E1" w:themeFill="text2" w:themeFillTint="66"/>
                </w:tcPr>
                <w:p w:rsidR="008B6C0F" w:rsidRPr="008B6C0F" w:rsidRDefault="008B6C0F" w:rsidP="009D6557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color w:val="FFFFFF" w:themeColor="background1"/>
                      <w:sz w:val="18"/>
                      <w:lang w:val="en-US" w:eastAsia="fr-FR"/>
                    </w:rPr>
                    <w:t>Attributes</w:t>
                  </w:r>
                </w:p>
              </w:tc>
            </w:tr>
            <w:tr w:rsidR="008B6C0F" w:rsidRPr="008B6C0F" w:rsidTr="004F6C76">
              <w:tc>
                <w:tcPr>
                  <w:tcW w:w="2450" w:type="dxa"/>
                  <w:vAlign w:val="center"/>
                </w:tcPr>
                <w:p w:rsidR="008B6C0F" w:rsidRPr="008B6C0F" w:rsidRDefault="008B6C0F" w:rsidP="004F6C76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SystemLauncher</w:t>
                  </w:r>
                </w:p>
              </w:tc>
              <w:tc>
                <w:tcPr>
                  <w:tcW w:w="5740" w:type="dxa"/>
                </w:tcPr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x roads ctrl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XRoadsControler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tl group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TrafficLightGroup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tl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TrafficLight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red fire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RedFire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orange fire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OrangeFire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green fire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GreenFire</w:t>
                  </w:r>
                </w:p>
                <w:p w:rsidR="008B6C0F" w:rsidRPr="008B6C0F" w:rsidRDefault="008B6C0F" w:rsidP="009D6557">
                  <w:pPr>
                    <w:pStyle w:val="Retraitnormal"/>
                    <w:ind w:left="0"/>
                    <w:rPr>
                      <w:rFonts w:asciiTheme="majorHAnsi" w:hAnsiTheme="majorHAnsi"/>
                      <w:sz w:val="18"/>
                      <w:lang w:val="en-US" w:eastAsia="fr-FR"/>
                    </w:rPr>
                  </w:pPr>
                </w:p>
              </w:tc>
            </w:tr>
            <w:tr w:rsidR="008B6C0F" w:rsidRPr="008B6C0F" w:rsidTr="004F6C76">
              <w:tc>
                <w:tcPr>
                  <w:tcW w:w="2450" w:type="dxa"/>
                  <w:vAlign w:val="center"/>
                </w:tcPr>
                <w:p w:rsidR="008B6C0F" w:rsidRPr="008B6C0F" w:rsidRDefault="008B6C0F" w:rsidP="004F6C76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TrafficLight</w:t>
                  </w:r>
                </w:p>
              </w:tc>
              <w:tc>
                <w:tcPr>
                  <w:tcW w:w="5740" w:type="dxa"/>
                </w:tcPr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traffic light id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Integer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operator maintenance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Operator maintenance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xroadscontroler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XRoadsControler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road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Road</w:t>
                  </w:r>
                </w:p>
                <w:p w:rsidR="008B6C0F" w:rsidRPr="008B6C0F" w:rsidRDefault="008B6C0F" w:rsidP="009D6557">
                  <w:pPr>
                    <w:pStyle w:val="Retraitnormal"/>
                    <w:ind w:left="0"/>
                    <w:rPr>
                      <w:rFonts w:asciiTheme="majorHAnsi" w:hAnsiTheme="majorHAnsi"/>
                      <w:sz w:val="18"/>
                      <w:lang w:val="en-US" w:eastAsia="fr-FR"/>
                    </w:rPr>
                  </w:pPr>
                </w:p>
              </w:tc>
            </w:tr>
            <w:tr w:rsidR="008B6C0F" w:rsidRPr="008B6C0F" w:rsidTr="004F6C76">
              <w:tc>
                <w:tcPr>
                  <w:tcW w:w="2450" w:type="dxa"/>
                  <w:vAlign w:val="center"/>
                </w:tcPr>
                <w:p w:rsidR="008B6C0F" w:rsidRPr="008B6C0F" w:rsidRDefault="008B6C0F" w:rsidP="004F6C76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TrafficLightGroup</w:t>
                  </w:r>
                </w:p>
              </w:tc>
              <w:tc>
                <w:tcPr>
                  <w:tcW w:w="5740" w:type="dxa"/>
                </w:tcPr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tl group id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Integer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nb tl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Integer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traffic light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TrafficLight</w:t>
                  </w:r>
                </w:p>
                <w:p w:rsidR="008B6C0F" w:rsidRPr="008B6C0F" w:rsidRDefault="008B6C0F" w:rsidP="009D6557">
                  <w:pPr>
                    <w:pStyle w:val="Retraitnormal"/>
                    <w:ind w:left="0"/>
                    <w:rPr>
                      <w:rFonts w:asciiTheme="majorHAnsi" w:hAnsiTheme="majorHAnsi"/>
                      <w:sz w:val="18"/>
                      <w:lang w:val="en-US" w:eastAsia="fr-FR"/>
                    </w:rPr>
                  </w:pPr>
                </w:p>
              </w:tc>
            </w:tr>
            <w:tr w:rsidR="008B6C0F" w:rsidRPr="008B6C0F" w:rsidTr="004F6C76">
              <w:tc>
                <w:tcPr>
                  <w:tcW w:w="2450" w:type="dxa"/>
                  <w:vAlign w:val="center"/>
                </w:tcPr>
                <w:p w:rsidR="008B6C0F" w:rsidRPr="008B6C0F" w:rsidRDefault="008B6C0F" w:rsidP="004F6C76">
                  <w:pPr>
                    <w:pStyle w:val="Retraitnormal"/>
                    <w:ind w:left="0"/>
                    <w:jc w:val="center"/>
                    <w:rPr>
                      <w:rFonts w:asciiTheme="majorHAnsi" w:hAnsiTheme="majorHAnsi"/>
                      <w:b/>
                      <w:sz w:val="18"/>
                      <w:lang w:val="en-US"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XRoadsControler</w:t>
                  </w:r>
                </w:p>
              </w:tc>
              <w:tc>
                <w:tcPr>
                  <w:tcW w:w="5740" w:type="dxa"/>
                </w:tcPr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nb tl group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Integer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crossroads domain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Crossroads Domain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operator maintenance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Operator maintenance</w:t>
                  </w:r>
                </w:p>
                <w:p w:rsidR="008B6C0F" w:rsidRPr="008B6C0F" w:rsidRDefault="008B6C0F" w:rsidP="00C725A9">
                  <w:pPr>
                    <w:pStyle w:val="Retraitnormal"/>
                    <w:numPr>
                      <w:ilvl w:val="0"/>
                      <w:numId w:val="25"/>
                    </w:numPr>
                    <w:rPr>
                      <w:rFonts w:asciiTheme="majorHAnsi" w:hAnsiTheme="majorHAnsi"/>
                      <w:sz w:val="18"/>
                      <w:lang w:eastAsia="fr-FR"/>
                    </w:rPr>
                  </w:pPr>
                  <w:r w:rsidRPr="008B6C0F">
                    <w:rPr>
                      <w:rFonts w:asciiTheme="majorHAnsi" w:hAnsiTheme="majorHAnsi"/>
                      <w:b/>
                      <w:sz w:val="18"/>
                      <w:lang w:eastAsia="fr-FR"/>
                    </w:rPr>
                    <w:t>trafficlight</w:t>
                  </w:r>
                  <w:r w:rsidRPr="008B6C0F">
                    <w:rPr>
                      <w:rFonts w:asciiTheme="majorHAnsi" w:hAnsiTheme="majorHAnsi"/>
                      <w:sz w:val="18"/>
                      <w:lang w:eastAsia="fr-FR"/>
                    </w:rPr>
                    <w:t xml:space="preserve"> </w:t>
                  </w:r>
                  <w:r w:rsidRPr="008B6C0F">
                    <w:rPr>
                      <w:rFonts w:asciiTheme="majorHAnsi" w:hAnsiTheme="majorHAnsi"/>
                      <w:sz w:val="18"/>
                      <w:lang w:val="en-US" w:eastAsia="fr-FR"/>
                    </w:rPr>
                    <w:t xml:space="preserve"> : TrafficLight</w:t>
                  </w:r>
                </w:p>
                <w:p w:rsidR="008B6C0F" w:rsidRPr="008B6C0F" w:rsidRDefault="008B6C0F" w:rsidP="009D6557">
                  <w:pPr>
                    <w:pStyle w:val="Retraitnormal"/>
                    <w:ind w:left="0"/>
                    <w:rPr>
                      <w:rFonts w:asciiTheme="majorHAnsi" w:hAnsiTheme="majorHAnsi"/>
                      <w:sz w:val="18"/>
                      <w:lang w:val="en-US" w:eastAsia="fr-FR"/>
                    </w:rPr>
                  </w:pPr>
                </w:p>
              </w:tc>
            </w:tr>
          </w:tbl>
          <w:p w:rsidR="008B6C0F" w:rsidRDefault="008B6C0F" w:rsidP="008B6C0F">
            <w:pPr>
              <w:pStyle w:val="gendoccode"/>
              <w:rPr>
                <w:sz w:val="20"/>
                <w:lang w:eastAsia="fr-FR"/>
              </w:rPr>
            </w:pPr>
          </w:p>
        </w:tc>
      </w:tr>
    </w:tbl>
    <w:p w:rsidR="008B6C0F" w:rsidRDefault="008B6C0F" w:rsidP="00955710">
      <w:pPr>
        <w:rPr>
          <w:lang w:val="en-US"/>
        </w:rPr>
      </w:pPr>
    </w:p>
    <w:p w:rsidR="005146A8" w:rsidRPr="00955710" w:rsidRDefault="004F6C76">
      <w:pPr>
        <w:jc w:val="both"/>
        <w:rPr>
          <w:lang w:val="en-US"/>
        </w:rPr>
        <w:pPrChange w:id="687" w:author="CELMER, JAN" w:date="2016-08-09T09:48:00Z">
          <w:pPr/>
        </w:pPrChange>
      </w:pPr>
      <w:r>
        <w:rPr>
          <w:lang w:val="en-US"/>
        </w:rPr>
        <w:t xml:space="preserve">If table styles are used in the template document inside a </w:t>
      </w:r>
      <w:r w:rsidRPr="004F6C76">
        <w:rPr>
          <w:rStyle w:val="gendoccodeCar"/>
        </w:rPr>
        <w:t>&lt;table&gt;</w:t>
      </w:r>
      <w:r>
        <w:rPr>
          <w:lang w:val="en-US"/>
        </w:rPr>
        <w:t xml:space="preserve"> tag, the style of the output table will be the style of the first table inside </w:t>
      </w:r>
      <w:r w:rsidRPr="004F6C76">
        <w:rPr>
          <w:rStyle w:val="gendoccodeCar"/>
        </w:rPr>
        <w:t>&lt;table&gt;</w:t>
      </w:r>
      <w:r>
        <w:rPr>
          <w:lang w:val="en-US"/>
        </w:rPr>
        <w:t xml:space="preserve"> tag. </w:t>
      </w:r>
    </w:p>
    <w:p w:rsidR="009633A7" w:rsidRDefault="009633A7" w:rsidP="009633A7">
      <w:pPr>
        <w:pStyle w:val="Titre2"/>
      </w:pPr>
      <w:bookmarkStart w:id="688" w:name="_Toc404180655"/>
      <w:bookmarkStart w:id="689" w:name="_Toc458604865"/>
      <w:r w:rsidRPr="000C37B6">
        <w:rPr>
          <w:lang w:val="en-US"/>
        </w:rPr>
        <w:t>Bookmarks and hype</w:t>
      </w:r>
      <w:r>
        <w:t>rlinks generation</w:t>
      </w:r>
      <w:bookmarkEnd w:id="688"/>
      <w:bookmarkEnd w:id="689"/>
    </w:p>
    <w:p w:rsidR="005E274B" w:rsidRDefault="005E274B">
      <w:pPr>
        <w:jc w:val="both"/>
        <w:rPr>
          <w:lang w:val="en-US"/>
        </w:rPr>
        <w:pPrChange w:id="690" w:author="CELMER, JAN" w:date="2016-08-09T09:48:00Z">
          <w:pPr/>
        </w:pPrChange>
      </w:pPr>
      <w:r>
        <w:rPr>
          <w:lang w:val="en-US"/>
        </w:rPr>
        <w:t>The complexity of genera</w:t>
      </w:r>
      <w:r w:rsidRPr="005E274B">
        <w:rPr>
          <w:lang w:val="en-US"/>
        </w:rPr>
        <w:t xml:space="preserve">ting bookmarks and hyperlinks </w:t>
      </w:r>
      <w:r>
        <w:rPr>
          <w:lang w:val="en-US"/>
        </w:rPr>
        <w:t>in</w:t>
      </w:r>
      <w:r w:rsidRPr="005E274B">
        <w:rPr>
          <w:lang w:val="en-US"/>
        </w:rPr>
        <w:t xml:space="preserve"> an output document </w:t>
      </w:r>
      <w:r>
        <w:rPr>
          <w:lang w:val="en-US"/>
        </w:rPr>
        <w:t>is the dynamicity of both bookmarks and hyperlinks.</w:t>
      </w:r>
    </w:p>
    <w:p w:rsidR="00834B4F" w:rsidRDefault="00834B4F">
      <w:pPr>
        <w:jc w:val="both"/>
        <w:rPr>
          <w:lang w:val="en-US"/>
        </w:rPr>
        <w:pPrChange w:id="691" w:author="CELMER, JAN" w:date="2016-08-09T09:48:00Z">
          <w:pPr/>
        </w:pPrChange>
      </w:pPr>
      <w:r>
        <w:rPr>
          <w:lang w:val="en-US"/>
        </w:rPr>
        <w:t xml:space="preserve">The idea is to find a generated or not unique ID </w:t>
      </w:r>
      <w:r w:rsidR="0043041F">
        <w:rPr>
          <w:lang w:val="en-US"/>
        </w:rPr>
        <w:t xml:space="preserve">that will link source </w:t>
      </w:r>
      <w:r w:rsidR="00E81231">
        <w:rPr>
          <w:lang w:val="en-US"/>
        </w:rPr>
        <w:t xml:space="preserve">(hyperlink) </w:t>
      </w:r>
      <w:r w:rsidR="0043041F">
        <w:rPr>
          <w:lang w:val="en-US"/>
        </w:rPr>
        <w:t xml:space="preserve">and target </w:t>
      </w:r>
      <w:r w:rsidR="00E81231">
        <w:rPr>
          <w:lang w:val="en-US"/>
        </w:rPr>
        <w:t xml:space="preserve">(bookmark) </w:t>
      </w:r>
      <w:r w:rsidR="0043041F">
        <w:rPr>
          <w:lang w:val="en-US"/>
        </w:rPr>
        <w:t>location in the document.</w:t>
      </w:r>
    </w:p>
    <w:p w:rsidR="004F6C76" w:rsidRDefault="009D6557">
      <w:pPr>
        <w:jc w:val="both"/>
        <w:rPr>
          <w:lang w:val="en-US"/>
        </w:rPr>
        <w:pPrChange w:id="692" w:author="CELMER, JAN" w:date="2016-08-09T10:07:00Z">
          <w:pPr/>
        </w:pPrChange>
      </w:pPr>
      <w:r w:rsidRPr="009D6557">
        <w:rPr>
          <w:lang w:val="en-US"/>
        </w:rPr>
        <w:t>T</w:t>
      </w:r>
      <w:r w:rsidR="005E274B" w:rsidRPr="009D6557">
        <w:rPr>
          <w:lang w:val="en-US"/>
        </w:rPr>
        <w:t>he following</w:t>
      </w:r>
      <w:r w:rsidR="00E81231">
        <w:rPr>
          <w:lang w:val="en-US"/>
        </w:rPr>
        <w:t xml:space="preserve"> example </w:t>
      </w:r>
      <w:r w:rsidRPr="009D6557">
        <w:rPr>
          <w:lang w:val="en-US"/>
        </w:rPr>
        <w:t>shows how to create dynamic bookma</w:t>
      </w:r>
      <w:r>
        <w:rPr>
          <w:lang w:val="en-US"/>
        </w:rPr>
        <w:t>rks and hyperlinks in templates for a UML mo</w:t>
      </w:r>
      <w:r w:rsidR="00834B4F">
        <w:rPr>
          <w:lang w:val="en-US"/>
        </w:rPr>
        <w:t>del containi</w:t>
      </w:r>
      <w:r w:rsidR="00E81231">
        <w:rPr>
          <w:lang w:val="en-US"/>
        </w:rPr>
        <w:t xml:space="preserve">ng </w:t>
      </w:r>
      <w:r w:rsidR="00834B4F">
        <w:rPr>
          <w:lang w:val="en-US"/>
        </w:rPr>
        <w:t>classes</w:t>
      </w:r>
      <w:r w:rsidR="00E81231">
        <w:rPr>
          <w:lang w:val="en-US"/>
        </w:rPr>
        <w:t>, with references to other classes inside attributes</w:t>
      </w:r>
      <w:r w:rsidR="00834B4F">
        <w:rPr>
          <w:lang w:val="en-US"/>
        </w:rPr>
        <w:t>.</w:t>
      </w:r>
    </w:p>
    <w:p w:rsidR="009D6557" w:rsidRDefault="009D6557" w:rsidP="009633A7">
      <w:pPr>
        <w:rPr>
          <w:lang w:val="en-US"/>
        </w:rPr>
      </w:pPr>
    </w:p>
    <w:tbl>
      <w:tblPr>
        <w:tblStyle w:val="Grilledutableau"/>
        <w:tblW w:w="10314" w:type="dxa"/>
        <w:tblLayout w:type="fixed"/>
        <w:tblLook w:val="04A0" w:firstRow="1" w:lastRow="0" w:firstColumn="1" w:lastColumn="0" w:noHBand="0" w:noVBand="1"/>
      </w:tblPr>
      <w:tblGrid>
        <w:gridCol w:w="541"/>
        <w:gridCol w:w="6513"/>
        <w:gridCol w:w="3260"/>
      </w:tblGrid>
      <w:tr w:rsidR="00F10C97" w:rsidTr="00F10C97">
        <w:trPr>
          <w:cantSplit/>
          <w:trHeight w:val="425"/>
        </w:trPr>
        <w:tc>
          <w:tcPr>
            <w:tcW w:w="7054" w:type="dxa"/>
            <w:gridSpan w:val="2"/>
            <w:shd w:val="clear" w:color="auto" w:fill="7096D2" w:themeFill="text2" w:themeFillTint="99"/>
            <w:vAlign w:val="center"/>
          </w:tcPr>
          <w:p w:rsidR="00F10C97" w:rsidRPr="00734E32" w:rsidRDefault="00F10C97" w:rsidP="00734E32">
            <w:pPr>
              <w:jc w:val="center"/>
              <w:rPr>
                <w:b/>
                <w:color w:val="FFFFFF" w:themeColor="background1"/>
              </w:rPr>
            </w:pPr>
            <w:r w:rsidRPr="00F10C97">
              <w:rPr>
                <w:b/>
                <w:color w:val="FFFFFF" w:themeColor="background1"/>
              </w:rPr>
              <w:t>Template content</w:t>
            </w:r>
          </w:p>
        </w:tc>
        <w:tc>
          <w:tcPr>
            <w:tcW w:w="3260" w:type="dxa"/>
            <w:shd w:val="clear" w:color="auto" w:fill="7096D2" w:themeFill="text2" w:themeFillTint="99"/>
            <w:vAlign w:val="center"/>
          </w:tcPr>
          <w:p w:rsidR="00F10C97" w:rsidRPr="00734E32" w:rsidRDefault="00F10C97" w:rsidP="00F10C97">
            <w:pPr>
              <w:jc w:val="center"/>
              <w:rPr>
                <w:b/>
                <w:color w:val="FFFFFF" w:themeColor="background1"/>
              </w:rPr>
            </w:pPr>
            <w:r w:rsidRPr="00734E32">
              <w:rPr>
                <w:b/>
                <w:color w:val="FFFFFF" w:themeColor="background1"/>
              </w:rPr>
              <w:t>Output</w:t>
            </w:r>
            <w:r>
              <w:rPr>
                <w:b/>
                <w:color w:val="FFFFFF" w:themeColor="background1"/>
              </w:rPr>
              <w:t xml:space="preserve"> details</w:t>
            </w:r>
          </w:p>
        </w:tc>
      </w:tr>
      <w:tr w:rsidR="00410B2D" w:rsidTr="00410B2D">
        <w:trPr>
          <w:cantSplit/>
          <w:trHeight w:val="1842"/>
        </w:trPr>
        <w:tc>
          <w:tcPr>
            <w:tcW w:w="541" w:type="dxa"/>
            <w:shd w:val="clear" w:color="auto" w:fill="7096D2" w:themeFill="text2" w:themeFillTint="99"/>
            <w:textDirection w:val="btLr"/>
            <w:vAlign w:val="center"/>
          </w:tcPr>
          <w:p w:rsidR="00410B2D" w:rsidRPr="00F51F51" w:rsidRDefault="00410B2D" w:rsidP="0089461D">
            <w:pPr>
              <w:pStyle w:val="Paragraphedeliste"/>
              <w:ind w:left="473" w:right="113"/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Step1</w:t>
            </w:r>
          </w:p>
        </w:tc>
        <w:tc>
          <w:tcPr>
            <w:tcW w:w="6513" w:type="dxa"/>
          </w:tcPr>
          <w:p w:rsidR="00410B2D" w:rsidRDefault="00410B2D" w:rsidP="00834B4F">
            <w:pPr>
              <w:rPr>
                <w:b/>
                <w:lang w:val="en-US" w:eastAsia="fr-FR"/>
              </w:rPr>
            </w:pPr>
            <w:r w:rsidRPr="00F51F51">
              <w:rPr>
                <w:b/>
                <w:lang w:val="en-US" w:eastAsia="fr-FR"/>
              </w:rPr>
              <w:t>Display classes and their attributes and types :</w:t>
            </w:r>
          </w:p>
          <w:p w:rsidR="00410B2D" w:rsidRPr="00F51F51" w:rsidRDefault="00410B2D" w:rsidP="00834B4F">
            <w:pPr>
              <w:rPr>
                <w:b/>
                <w:lang w:val="en-US" w:eastAsia="fr-FR"/>
              </w:rPr>
            </w:pPr>
          </w:p>
          <w:p w:rsidR="00410B2D" w:rsidRPr="00734E32" w:rsidRDefault="00410B2D" w:rsidP="00734E32">
            <w:pP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&lt;context model=’${project_loc}/Models/TrafficLightManager.uml’ element='TrafficLightManager/LogicalView'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/&gt;</w:t>
            </w:r>
          </w:p>
          <w:p w:rsidR="00410B2D" w:rsidRPr="00734E32" w:rsidRDefault="00410B2D" w:rsidP="00734E32">
            <w:pPr>
              <w:pStyle w:val="Retraitnormal"/>
              <w:ind w:left="0"/>
              <w:rPr>
                <w:sz w:val="16"/>
                <w:lang w:eastAsia="fr-FR"/>
              </w:rPr>
            </w:pPr>
          </w:p>
          <w:p w:rsidR="00410B2D" w:rsidRPr="00734E32" w:rsidRDefault="00410B2D" w:rsidP="00734E32">
            <w:pPr>
              <w:tabs>
                <w:tab w:val="left" w:pos="142"/>
                <w:tab w:val="left" w:pos="426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&lt;gendoc&gt;&lt;drop/&gt;</w:t>
            </w:r>
            <w:bookmarkStart w:id="693" w:name="eltId"/>
          </w:p>
          <w:bookmarkEnd w:id="693"/>
          <w:p w:rsidR="00410B2D" w:rsidRPr="00734E32" w:rsidRDefault="00410B2D" w:rsidP="00734E32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  <w:t>[for (c:Class|self.ownedElement-&gt;filter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(Class)-&gt;sortedBy(name))]</w:t>
            </w:r>
          </w:p>
          <w:p w:rsidR="00410B2D" w:rsidRPr="00734E32" w:rsidRDefault="00410B2D" w:rsidP="00326446">
            <w:pPr>
              <w:pStyle w:val="Style1"/>
            </w:pPr>
            <w:r w:rsidRPr="00734E32">
              <w:tab/>
            </w:r>
            <w:r w:rsidRPr="00734E32">
              <w:tab/>
              <w:t>[c.name/]</w:t>
            </w:r>
          </w:p>
          <w:p w:rsidR="00410B2D" w:rsidRPr="00734E32" w:rsidRDefault="00410B2D" w:rsidP="00734E32">
            <w:pPr>
              <w:tabs>
                <w:tab w:val="left" w:pos="142"/>
                <w:tab w:val="left" w:pos="426"/>
                <w:tab w:val="left" w:pos="709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ab/>
            </w: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ab/>
              <w:t>[for (a:Property|c.ownedAttribute-&gt;filter(NamedElement)-&gt;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sortedBy(name))]</w:t>
            </w:r>
          </w:p>
          <w:p w:rsidR="009D2EA6" w:rsidRPr="009D2EA6" w:rsidRDefault="009D2EA6" w:rsidP="00C725A9">
            <w:pPr>
              <w:pStyle w:val="Style1"/>
              <w:numPr>
                <w:ilvl w:val="0"/>
                <w:numId w:val="29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 xml:space="preserve">[a.name/]: </w:t>
            </w:r>
            <w:r w:rsidRPr="009D2EA6">
              <w:rPr>
                <w:b w:val="0"/>
                <w:color w:val="000000" w:themeColor="text1"/>
              </w:rPr>
              <w:t>[a.type.name/]</w:t>
            </w:r>
          </w:p>
          <w:p w:rsidR="00410B2D" w:rsidRPr="00734E32" w:rsidRDefault="00410B2D" w:rsidP="00734E32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</w: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  <w:t>[/for]</w:t>
            </w:r>
          </w:p>
          <w:p w:rsidR="00410B2D" w:rsidRPr="00734E32" w:rsidRDefault="00410B2D" w:rsidP="00734E32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[/for]</w:t>
            </w:r>
          </w:p>
          <w:p w:rsidR="00410B2D" w:rsidRPr="00734E32" w:rsidRDefault="00410B2D" w:rsidP="00734E32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&lt;/gendoc&gt;</w:t>
            </w:r>
          </w:p>
          <w:p w:rsidR="00410B2D" w:rsidRDefault="00410B2D" w:rsidP="00734E32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sz w:val="16"/>
                <w:lang w:eastAsia="fr-FR"/>
              </w:rPr>
            </w:pPr>
            <w:r w:rsidRPr="00734E32">
              <w:rPr>
                <w:sz w:val="16"/>
                <w:lang w:eastAsia="fr-FR"/>
              </w:rPr>
              <w:tab/>
            </w:r>
            <w:r w:rsidRPr="00734E32">
              <w:rPr>
                <w:sz w:val="16"/>
                <w:lang w:eastAsia="fr-FR"/>
              </w:rPr>
              <w:tab/>
            </w:r>
          </w:p>
          <w:p w:rsidR="00410B2D" w:rsidRPr="00734E32" w:rsidRDefault="00410B2D" w:rsidP="00410B2D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</w:p>
        </w:tc>
        <w:tc>
          <w:tcPr>
            <w:tcW w:w="3260" w:type="dxa"/>
          </w:tcPr>
          <w:p w:rsidR="00410B2D" w:rsidRDefault="00410B2D" w:rsidP="00410B2D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sz w:val="16"/>
                <w:lang w:eastAsia="fr-FR"/>
              </w:rPr>
            </w:pPr>
          </w:p>
          <w:p w:rsidR="00410B2D" w:rsidRPr="00734E32" w:rsidRDefault="00410B2D" w:rsidP="00410B2D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sz w:val="16"/>
                <w:lang w:eastAsia="fr-FR"/>
              </w:rPr>
            </w:pPr>
            <w:r>
              <w:rPr>
                <w:sz w:val="16"/>
                <w:lang w:eastAsia="fr-FR"/>
              </w:rPr>
              <w:t xml:space="preserve">         </w:t>
            </w:r>
          </w:p>
          <w:p w:rsidR="00410B2D" w:rsidRPr="00734E32" w:rsidRDefault="00410B2D" w:rsidP="00326446">
            <w:pPr>
              <w:pStyle w:val="Style1"/>
            </w:pPr>
            <w:r w:rsidRPr="00734E32">
              <w:tab/>
            </w:r>
            <w:r w:rsidRPr="00734E32">
              <w:tab/>
            </w:r>
            <w:r>
              <w:t>TrafficLight</w:t>
            </w:r>
          </w:p>
          <w:p w:rsidR="009D2EA6" w:rsidRPr="00446F39" w:rsidRDefault="009D2EA6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green fire:</w:t>
            </w:r>
            <w:r w:rsidRPr="00446F39">
              <w:rPr>
                <w:b w:val="0"/>
                <w:color w:val="000000" w:themeColor="text1"/>
              </w:rPr>
              <w:t xml:space="preserve"> GreenFire</w:t>
            </w:r>
          </w:p>
          <w:p w:rsidR="009D2EA6" w:rsidRPr="00446F39" w:rsidRDefault="009D2EA6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orange fire</w:t>
            </w:r>
            <w:r w:rsidRPr="00446F39">
              <w:rPr>
                <w:b w:val="0"/>
                <w:color w:val="000000" w:themeColor="text1"/>
              </w:rPr>
              <w:t>: OrangeFire</w:t>
            </w:r>
          </w:p>
          <w:p w:rsidR="009D2EA6" w:rsidRPr="00446F39" w:rsidRDefault="009D2EA6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red fire</w:t>
            </w:r>
            <w:r w:rsidRPr="00446F39">
              <w:rPr>
                <w:b w:val="0"/>
                <w:color w:val="000000" w:themeColor="text1"/>
              </w:rPr>
              <w:t>: RedFire</w:t>
            </w:r>
          </w:p>
          <w:p w:rsidR="00410B2D" w:rsidRPr="00734E32" w:rsidRDefault="00410B2D" w:rsidP="00326446">
            <w:pPr>
              <w:pStyle w:val="Style1"/>
            </w:pPr>
            <w:r w:rsidRPr="00734E32">
              <w:tab/>
            </w:r>
            <w:r>
              <w:t xml:space="preserve">      </w:t>
            </w:r>
            <w:r w:rsidRPr="00734E32">
              <w:t>GreenFire</w:t>
            </w:r>
          </w:p>
          <w:p w:rsidR="00410B2D" w:rsidRPr="00734E32" w:rsidRDefault="00410B2D" w:rsidP="00326446">
            <w:pPr>
              <w:pStyle w:val="Style1"/>
            </w:pPr>
            <w:r w:rsidRPr="00734E32">
              <w:tab/>
            </w:r>
            <w:r w:rsidRPr="00734E32">
              <w:tab/>
              <w:t>OrangeFire</w:t>
            </w:r>
          </w:p>
          <w:p w:rsidR="00410B2D" w:rsidRPr="00734E32" w:rsidRDefault="00410B2D" w:rsidP="00326446">
            <w:pPr>
              <w:pStyle w:val="Style1"/>
            </w:pPr>
            <w:r w:rsidRPr="00734E32">
              <w:tab/>
            </w:r>
            <w:r w:rsidRPr="00734E32">
              <w:tab/>
              <w:t>RedFire</w:t>
            </w:r>
          </w:p>
          <w:p w:rsidR="00410B2D" w:rsidRPr="00734E32" w:rsidRDefault="00410B2D" w:rsidP="00734E32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sz w:val="16"/>
                <w:lang w:eastAsia="fr-FR"/>
              </w:rPr>
            </w:pPr>
          </w:p>
        </w:tc>
      </w:tr>
      <w:tr w:rsidR="00410B2D" w:rsidTr="00410B2D">
        <w:trPr>
          <w:cantSplit/>
          <w:trHeight w:val="1134"/>
        </w:trPr>
        <w:tc>
          <w:tcPr>
            <w:tcW w:w="541" w:type="dxa"/>
            <w:shd w:val="clear" w:color="auto" w:fill="7096D2" w:themeFill="text2" w:themeFillTint="99"/>
            <w:textDirection w:val="btLr"/>
            <w:vAlign w:val="center"/>
          </w:tcPr>
          <w:p w:rsidR="00410B2D" w:rsidRPr="00F51F51" w:rsidRDefault="00410B2D" w:rsidP="0089461D">
            <w:pPr>
              <w:pStyle w:val="Paragraphedeliste"/>
              <w:ind w:left="473" w:right="113"/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lastRenderedPageBreak/>
              <w:t>Step 2</w:t>
            </w:r>
          </w:p>
        </w:tc>
        <w:tc>
          <w:tcPr>
            <w:tcW w:w="6513" w:type="dxa"/>
          </w:tcPr>
          <w:p w:rsidR="00410B2D" w:rsidRPr="00F51F51" w:rsidRDefault="00410B2D" w:rsidP="009633A7">
            <w:pPr>
              <w:rPr>
                <w:b/>
                <w:lang w:val="en-US"/>
              </w:rPr>
            </w:pPr>
            <w:r w:rsidRPr="00F51F51">
              <w:rPr>
                <w:b/>
                <w:lang w:val="en-US"/>
              </w:rPr>
              <w:t>Add a (static) bookmark on the class name :</w:t>
            </w:r>
          </w:p>
          <w:p w:rsidR="00410B2D" w:rsidRDefault="00410B2D" w:rsidP="009633A7">
            <w:pPr>
              <w:rPr>
                <w:lang w:val="en-US"/>
              </w:rPr>
            </w:pPr>
          </w:p>
          <w:p w:rsidR="00410B2D" w:rsidRPr="00734E32" w:rsidRDefault="00410B2D" w:rsidP="00834B4F">
            <w:pP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&lt;context model=’${project_loc}/Models/TrafficLightManager.uml’ element='TrafficLightManager/LogicalView'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/&gt;</w:t>
            </w:r>
          </w:p>
          <w:p w:rsidR="00410B2D" w:rsidRPr="00734E32" w:rsidRDefault="00410B2D" w:rsidP="00834B4F">
            <w:pPr>
              <w:pStyle w:val="Retraitnormal"/>
              <w:ind w:left="0"/>
              <w:rPr>
                <w:sz w:val="16"/>
                <w:lang w:eastAsia="fr-FR"/>
              </w:rPr>
            </w:pPr>
          </w:p>
          <w:p w:rsidR="00410B2D" w:rsidRPr="00734E32" w:rsidRDefault="00410B2D" w:rsidP="00834B4F">
            <w:pPr>
              <w:tabs>
                <w:tab w:val="left" w:pos="142"/>
                <w:tab w:val="left" w:pos="426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&lt;gendoc&gt;&lt;drop/&gt;</w:t>
            </w:r>
          </w:p>
          <w:p w:rsidR="00410B2D" w:rsidRPr="00734E32" w:rsidRDefault="00410B2D" w:rsidP="00834B4F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  <w:t>[for (c:Class|self.ownedElement-&gt;filter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(Class)-&gt;sortedBy(name))]</w:t>
            </w:r>
          </w:p>
          <w:p w:rsidR="00410B2D" w:rsidRPr="00CC37D2" w:rsidRDefault="00410B2D" w:rsidP="00326446">
            <w:pPr>
              <w:pStyle w:val="Style1"/>
              <w:shd w:val="clear" w:color="auto" w:fill="E4E9EF" w:themeFill="background2"/>
            </w:pPr>
            <w:r w:rsidRPr="00734E32">
              <w:tab/>
            </w:r>
            <w:r w:rsidRPr="00734E32">
              <w:tab/>
            </w:r>
            <w:r w:rsidRPr="00834B4F">
              <w:rPr>
                <w:highlight w:val="blue"/>
              </w:rPr>
              <w:t>[c.</w:t>
            </w:r>
            <w:r w:rsidRPr="00326446">
              <w:rPr>
                <w:rStyle w:val="Style1Car"/>
                <w:highlight w:val="blue"/>
              </w:rPr>
              <w:t>name</w:t>
            </w:r>
            <w:r w:rsidRPr="00834B4F">
              <w:rPr>
                <w:highlight w:val="blue"/>
              </w:rPr>
              <w:t>/]</w:t>
            </w:r>
            <w:r>
              <w:t xml:space="preserve">     </w:t>
            </w:r>
            <w:r w:rsidRPr="00CC37D2">
              <w:t>Add a bookmark :</w:t>
            </w:r>
          </w:p>
          <w:p w:rsidR="00410B2D" w:rsidRPr="00CC37D2" w:rsidRDefault="00410B2D" w:rsidP="00326446">
            <w:pPr>
              <w:pStyle w:val="Style1"/>
              <w:shd w:val="clear" w:color="auto" w:fill="E4E9EF" w:themeFill="background2"/>
              <w:rPr>
                <w:sz w:val="24"/>
              </w:rPr>
            </w:pPr>
            <w:r w:rsidRPr="00CC37D2">
              <w:rPr>
                <w:sz w:val="24"/>
              </w:rPr>
              <w:t xml:space="preserve">                             - </w:t>
            </w:r>
            <w:r w:rsidRPr="00CC37D2">
              <w:t xml:space="preserve">On MS Word :  </w:t>
            </w:r>
            <w:r w:rsidRPr="00CC37D2">
              <w:rPr>
                <w:sz w:val="24"/>
              </w:rPr>
              <w:object w:dxaOrig="336" w:dyaOrig="372">
                <v:shape id="_x0000_i1033" type="#_x0000_t75" style="width:16.5pt;height:18.75pt" o:ole="">
                  <v:imagedata r:id="rId32" o:title=""/>
                </v:shape>
                <o:OLEObject Type="Embed" ProgID="PBrush" ShapeID="_x0000_i1033" DrawAspect="Content" ObjectID="_1532347699" r:id="rId33"/>
              </w:object>
            </w:r>
            <w:r w:rsidRPr="00CC37D2">
              <w:t xml:space="preserve"> Insert &gt; Links &gt; Bookmark</w:t>
            </w:r>
          </w:p>
          <w:p w:rsidR="00410B2D" w:rsidRPr="00CC37D2" w:rsidRDefault="00410B2D" w:rsidP="00326446">
            <w:pPr>
              <w:pStyle w:val="Style1"/>
              <w:shd w:val="clear" w:color="auto" w:fill="E4E9EF" w:themeFill="background2"/>
            </w:pPr>
            <w:r w:rsidRPr="00CC37D2">
              <w:rPr>
                <w:sz w:val="24"/>
              </w:rPr>
              <w:t xml:space="preserve">                                 </w:t>
            </w:r>
            <w:r w:rsidRPr="00CC37D2">
              <w:t xml:space="preserve">- On OpenOffice /  LibreOffice  Writer : </w:t>
            </w:r>
            <w:r w:rsidRPr="00CC37D2">
              <w:object w:dxaOrig="228" w:dyaOrig="216">
                <v:shape id="_x0000_i1034" type="#_x0000_t75" style="width:11.25pt;height:10.5pt" o:ole="">
                  <v:imagedata r:id="rId34" o:title=""/>
                </v:shape>
                <o:OLEObject Type="Embed" ProgID="PBrush" ShapeID="_x0000_i1034" DrawAspect="Content" ObjectID="_1532347700" r:id="rId35"/>
              </w:object>
            </w:r>
            <w:r w:rsidRPr="00CC37D2">
              <w:t xml:space="preserve"> /  </w:t>
            </w:r>
            <w:r w:rsidRPr="00CC37D2">
              <w:object w:dxaOrig="216" w:dyaOrig="276">
                <v:shape id="_x0000_i1035" type="#_x0000_t75" style="width:10.5pt;height:13.5pt" o:ole="">
                  <v:imagedata r:id="rId36" o:title=""/>
                </v:shape>
                <o:OLEObject Type="Embed" ProgID="PBrush" ShapeID="_x0000_i1035" DrawAspect="Content" ObjectID="_1532347701" r:id="rId37"/>
              </w:object>
            </w:r>
            <w:r w:rsidRPr="00CC37D2">
              <w:t xml:space="preserve">  Insert &gt; Bookmark</w:t>
            </w:r>
          </w:p>
          <w:p w:rsidR="00410B2D" w:rsidRPr="00CC37D2" w:rsidRDefault="00410B2D" w:rsidP="00326446">
            <w:pPr>
              <w:pStyle w:val="Style1"/>
              <w:shd w:val="clear" w:color="auto" w:fill="E4E9EF" w:themeFill="background2"/>
            </w:pPr>
          </w:p>
          <w:p w:rsidR="00410B2D" w:rsidRPr="00CC37D2" w:rsidRDefault="00410B2D" w:rsidP="00326446">
            <w:pPr>
              <w:pStyle w:val="Style1"/>
              <w:shd w:val="clear" w:color="auto" w:fill="E4E9EF" w:themeFill="background2"/>
              <w:rPr>
                <w:rStyle w:val="gendoccodeCar"/>
                <w:sz w:val="22"/>
              </w:rPr>
            </w:pPr>
            <w:r w:rsidRPr="00CC37D2">
              <w:t xml:space="preserve">       Name of the bookmark  (must be unique in document) :  </w:t>
            </w:r>
            <w:r w:rsidRPr="00CC37D2">
              <w:rPr>
                <w:rStyle w:val="gendoccodeCar"/>
                <w:sz w:val="22"/>
              </w:rPr>
              <w:t>c_name_bookmark</w:t>
            </w:r>
          </w:p>
          <w:p w:rsidR="00410B2D" w:rsidRPr="00A42CDF" w:rsidRDefault="00410B2D" w:rsidP="00A42CDF">
            <w:pPr>
              <w:shd w:val="clear" w:color="auto" w:fill="E4E9EF" w:themeFill="background2"/>
              <w:rPr>
                <w:rFonts w:ascii="Courier New" w:hAnsi="Courier New" w:cs="Courier New"/>
                <w:b/>
                <w:bCs/>
                <w:sz w:val="20"/>
                <w:lang w:val="en-US"/>
              </w:rPr>
            </w:pPr>
          </w:p>
          <w:p w:rsidR="00410B2D" w:rsidRPr="00734E32" w:rsidRDefault="00410B2D" w:rsidP="00834B4F">
            <w:pPr>
              <w:tabs>
                <w:tab w:val="left" w:pos="142"/>
                <w:tab w:val="left" w:pos="426"/>
                <w:tab w:val="left" w:pos="709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ab/>
            </w: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ab/>
              <w:t>[for (a:Property|c.ownedAttribute-&gt;filter(NamedElement)-&gt;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sortedBy(name))]</w:t>
            </w:r>
          </w:p>
          <w:p w:rsidR="009D2EA6" w:rsidRPr="009D2EA6" w:rsidRDefault="009D2EA6" w:rsidP="00C725A9">
            <w:pPr>
              <w:pStyle w:val="Style1"/>
              <w:numPr>
                <w:ilvl w:val="0"/>
                <w:numId w:val="29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 xml:space="preserve">[a.name/]: </w:t>
            </w:r>
            <w:r w:rsidRPr="009D2EA6">
              <w:rPr>
                <w:b w:val="0"/>
                <w:color w:val="000000" w:themeColor="text1"/>
              </w:rPr>
              <w:t>[a.type.name/]</w:t>
            </w:r>
          </w:p>
          <w:p w:rsidR="00410B2D" w:rsidRPr="00734E32" w:rsidRDefault="00410B2D" w:rsidP="00834B4F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</w: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  <w:t>[/for]</w:t>
            </w:r>
          </w:p>
          <w:p w:rsidR="00410B2D" w:rsidRPr="00734E32" w:rsidRDefault="00410B2D" w:rsidP="00834B4F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[/for]</w:t>
            </w:r>
          </w:p>
          <w:p w:rsidR="00410B2D" w:rsidRPr="00834B4F" w:rsidRDefault="00410B2D" w:rsidP="009633A7">
            <w:pPr>
              <w:rPr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&lt;/gendoc&gt;</w:t>
            </w:r>
          </w:p>
        </w:tc>
        <w:tc>
          <w:tcPr>
            <w:tcW w:w="3260" w:type="dxa"/>
            <w:shd w:val="clear" w:color="auto" w:fill="auto"/>
          </w:tcPr>
          <w:p w:rsidR="00410B2D" w:rsidRPr="00305ECE" w:rsidRDefault="00410B2D" w:rsidP="00410B2D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sz w:val="16"/>
                <w:lang w:val="en-US" w:eastAsia="fr-FR"/>
              </w:rPr>
            </w:pPr>
          </w:p>
          <w:p w:rsidR="00B00BA0" w:rsidRPr="00305ECE" w:rsidRDefault="00B00BA0" w:rsidP="00410B2D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sz w:val="16"/>
                <w:lang w:val="en-US" w:eastAsia="fr-FR"/>
              </w:rPr>
            </w:pPr>
          </w:p>
          <w:p w:rsidR="00410B2D" w:rsidRPr="00305ECE" w:rsidRDefault="00410B2D" w:rsidP="00410B2D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sz w:val="16"/>
                <w:lang w:val="en-US" w:eastAsia="fr-FR"/>
              </w:rPr>
            </w:pPr>
            <w:r w:rsidRPr="00305ECE">
              <w:rPr>
                <w:sz w:val="16"/>
                <w:lang w:val="en-US" w:eastAsia="fr-FR"/>
              </w:rPr>
              <w:t xml:space="preserve">         </w:t>
            </w:r>
          </w:p>
          <w:p w:rsidR="00410B2D" w:rsidRPr="00410B2D" w:rsidRDefault="00410B2D" w:rsidP="007042B9">
            <w:pPr>
              <w:pStyle w:val="Style1"/>
              <w:shd w:val="clear" w:color="auto" w:fill="CFDCF0" w:themeFill="text2" w:themeFillTint="33"/>
            </w:pPr>
            <w:r w:rsidRPr="00305ECE">
              <w:tab/>
            </w:r>
            <w:r w:rsidRPr="00305ECE">
              <w:tab/>
            </w:r>
            <w:r w:rsidRPr="00410B2D">
              <w:rPr>
                <w:highlight w:val="blue"/>
              </w:rPr>
              <w:t>TrafficLight</w:t>
            </w:r>
            <w:r w:rsidRPr="00410B2D">
              <w:t xml:space="preserve"> </w:t>
            </w:r>
          </w:p>
          <w:p w:rsidR="00410B2D" w:rsidRPr="00410B2D" w:rsidRDefault="00410B2D" w:rsidP="007042B9">
            <w:pPr>
              <w:pStyle w:val="Style1"/>
              <w:shd w:val="clear" w:color="auto" w:fill="CFDCF0" w:themeFill="text2" w:themeFillTint="33"/>
            </w:pPr>
            <w:r w:rsidRPr="00410B2D">
              <w:t xml:space="preserve">  bookmark</w:t>
            </w:r>
            <w:r w:rsidRPr="00410B2D">
              <w:rPr>
                <w:sz w:val="12"/>
              </w:rPr>
              <w:t xml:space="preserve"> </w:t>
            </w:r>
            <w:r w:rsidRPr="00410B2D">
              <w:rPr>
                <w:rStyle w:val="gendoccodeCar"/>
                <w:color w:val="auto"/>
                <w:sz w:val="18"/>
              </w:rPr>
              <w:t>c_name_bookmark</w:t>
            </w:r>
            <w:r>
              <w:rPr>
                <w:rStyle w:val="gendoccodeCar"/>
                <w:color w:val="auto"/>
                <w:sz w:val="18"/>
              </w:rPr>
              <w:br/>
            </w:r>
          </w:p>
          <w:p w:rsidR="009D2EA6" w:rsidRPr="00446F39" w:rsidRDefault="009D2EA6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green fire:</w:t>
            </w:r>
            <w:r w:rsidRPr="00446F39">
              <w:rPr>
                <w:b w:val="0"/>
                <w:color w:val="000000" w:themeColor="text1"/>
              </w:rPr>
              <w:t xml:space="preserve"> GreenFire</w:t>
            </w:r>
          </w:p>
          <w:p w:rsidR="009D2EA6" w:rsidRPr="00446F39" w:rsidRDefault="009D2EA6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orange fire</w:t>
            </w:r>
            <w:r w:rsidRPr="00446F39">
              <w:rPr>
                <w:b w:val="0"/>
                <w:color w:val="000000" w:themeColor="text1"/>
              </w:rPr>
              <w:t>: OrangeFire</w:t>
            </w:r>
          </w:p>
          <w:p w:rsidR="009D2EA6" w:rsidRPr="00446F39" w:rsidRDefault="009D2EA6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red fire</w:t>
            </w:r>
            <w:r w:rsidRPr="00446F39">
              <w:rPr>
                <w:b w:val="0"/>
                <w:color w:val="000000" w:themeColor="text1"/>
              </w:rPr>
              <w:t>: RedFire</w:t>
            </w:r>
          </w:p>
          <w:p w:rsidR="00B025D0" w:rsidRPr="00B025D0" w:rsidRDefault="00B025D0" w:rsidP="00B025D0">
            <w:pPr>
              <w:rPr>
                <w:lang w:eastAsia="fr-FR"/>
              </w:rPr>
            </w:pPr>
          </w:p>
          <w:p w:rsidR="00410B2D" w:rsidRDefault="00410B2D" w:rsidP="00326446">
            <w:pPr>
              <w:pStyle w:val="Style1"/>
              <w:shd w:val="clear" w:color="auto" w:fill="CFDCF0" w:themeFill="text2" w:themeFillTint="33"/>
            </w:pPr>
            <w:r w:rsidRPr="00734E32">
              <w:tab/>
            </w:r>
            <w:r>
              <w:t xml:space="preserve">      </w:t>
            </w:r>
            <w:r w:rsidRPr="00410B2D">
              <w:rPr>
                <w:highlight w:val="blue"/>
              </w:rPr>
              <w:t>GreenFire</w:t>
            </w:r>
          </w:p>
          <w:p w:rsidR="007042B9" w:rsidRDefault="007042B9" w:rsidP="007042B9">
            <w:pPr>
              <w:pStyle w:val="Style1"/>
              <w:shd w:val="clear" w:color="auto" w:fill="CFDCF0" w:themeFill="text2" w:themeFillTint="33"/>
              <w:rPr>
                <w:rStyle w:val="gendoccodeCar"/>
                <w:color w:val="auto"/>
                <w:sz w:val="18"/>
              </w:rPr>
            </w:pPr>
            <w:r w:rsidRPr="00410B2D">
              <w:t xml:space="preserve">  bookmark</w:t>
            </w:r>
            <w:r w:rsidRPr="00410B2D">
              <w:rPr>
                <w:sz w:val="12"/>
              </w:rPr>
              <w:t xml:space="preserve"> </w:t>
            </w:r>
            <w:r w:rsidRPr="00410B2D">
              <w:rPr>
                <w:rStyle w:val="gendoccodeCar"/>
                <w:color w:val="auto"/>
                <w:sz w:val="18"/>
              </w:rPr>
              <w:t>c_name_bookmark</w:t>
            </w:r>
          </w:p>
          <w:p w:rsidR="00410B2D" w:rsidRPr="00410B2D" w:rsidRDefault="00410B2D" w:rsidP="00410B2D"/>
          <w:p w:rsidR="00410B2D" w:rsidRDefault="00410B2D" w:rsidP="00326446">
            <w:pPr>
              <w:pStyle w:val="Style1"/>
              <w:shd w:val="clear" w:color="auto" w:fill="CFDCF0" w:themeFill="text2" w:themeFillTint="33"/>
            </w:pPr>
            <w:r w:rsidRPr="00734E32">
              <w:tab/>
            </w:r>
            <w:r w:rsidRPr="00734E32">
              <w:tab/>
            </w:r>
            <w:r w:rsidRPr="00410B2D">
              <w:rPr>
                <w:highlight w:val="blue"/>
              </w:rPr>
              <w:t>OrangeFire</w:t>
            </w:r>
          </w:p>
          <w:p w:rsidR="00410B2D" w:rsidRDefault="00410B2D" w:rsidP="007042B9">
            <w:pPr>
              <w:pStyle w:val="Style1"/>
              <w:shd w:val="clear" w:color="auto" w:fill="CFDCF0" w:themeFill="text2" w:themeFillTint="33"/>
              <w:rPr>
                <w:rStyle w:val="gendoccodeCar"/>
                <w:color w:val="auto"/>
                <w:sz w:val="18"/>
              </w:rPr>
            </w:pPr>
            <w:r w:rsidRPr="00410B2D">
              <w:t xml:space="preserve">  bookmark</w:t>
            </w:r>
            <w:r w:rsidRPr="00410B2D">
              <w:rPr>
                <w:sz w:val="12"/>
              </w:rPr>
              <w:t xml:space="preserve"> </w:t>
            </w:r>
            <w:r w:rsidRPr="00410B2D">
              <w:rPr>
                <w:rStyle w:val="gendoccodeCar"/>
                <w:color w:val="auto"/>
                <w:sz w:val="18"/>
              </w:rPr>
              <w:t>c_name_bookmark</w:t>
            </w:r>
          </w:p>
          <w:p w:rsidR="00410B2D" w:rsidRPr="00410B2D" w:rsidRDefault="00410B2D" w:rsidP="00410B2D">
            <w:pPr>
              <w:rPr>
                <w:lang w:val="en-US" w:eastAsia="fr-FR"/>
              </w:rPr>
            </w:pPr>
          </w:p>
          <w:p w:rsidR="00410B2D" w:rsidRPr="00410B2D" w:rsidRDefault="00410B2D" w:rsidP="00B34C6E">
            <w:pPr>
              <w:pStyle w:val="Style1"/>
              <w:shd w:val="clear" w:color="auto" w:fill="CFDCF0" w:themeFill="text2" w:themeFillTint="33"/>
            </w:pPr>
            <w:r w:rsidRPr="00734E32">
              <w:tab/>
            </w:r>
            <w:r w:rsidRPr="00734E32">
              <w:tab/>
            </w:r>
            <w:r w:rsidRPr="00410B2D">
              <w:rPr>
                <w:highlight w:val="blue"/>
              </w:rPr>
              <w:t>RedFi</w:t>
            </w:r>
            <w:r w:rsidRPr="00326446">
              <w:rPr>
                <w:rStyle w:val="Style1Car"/>
                <w:highlight w:val="blue"/>
              </w:rPr>
              <w:t>r</w:t>
            </w:r>
            <w:r w:rsidRPr="00410B2D">
              <w:rPr>
                <w:highlight w:val="blue"/>
              </w:rPr>
              <w:t>e</w:t>
            </w:r>
          </w:p>
          <w:p w:rsidR="00410B2D" w:rsidRPr="00410B2D" w:rsidRDefault="00410B2D" w:rsidP="007042B9">
            <w:pPr>
              <w:pStyle w:val="Style1"/>
              <w:shd w:val="clear" w:color="auto" w:fill="CFDCF0" w:themeFill="text2" w:themeFillTint="33"/>
            </w:pPr>
            <w:r w:rsidRPr="00410B2D">
              <w:t xml:space="preserve">  bookmark</w:t>
            </w:r>
            <w:r w:rsidRPr="00410B2D">
              <w:rPr>
                <w:sz w:val="12"/>
              </w:rPr>
              <w:t xml:space="preserve"> </w:t>
            </w:r>
            <w:r w:rsidRPr="00410B2D">
              <w:rPr>
                <w:rStyle w:val="gendoccodeCar"/>
                <w:color w:val="auto"/>
                <w:sz w:val="18"/>
              </w:rPr>
              <w:t>c_name_bookmark</w:t>
            </w:r>
          </w:p>
          <w:p w:rsidR="00410B2D" w:rsidRPr="00F51F51" w:rsidRDefault="00410B2D" w:rsidP="009633A7">
            <w:pPr>
              <w:rPr>
                <w:b/>
                <w:lang w:val="en-US"/>
              </w:rPr>
            </w:pPr>
          </w:p>
        </w:tc>
      </w:tr>
      <w:tr w:rsidR="00410B2D" w:rsidTr="00410B2D">
        <w:trPr>
          <w:cantSplit/>
          <w:trHeight w:val="1134"/>
        </w:trPr>
        <w:tc>
          <w:tcPr>
            <w:tcW w:w="541" w:type="dxa"/>
            <w:shd w:val="clear" w:color="auto" w:fill="7096D2" w:themeFill="text2" w:themeFillTint="99"/>
            <w:textDirection w:val="btLr"/>
            <w:vAlign w:val="center"/>
          </w:tcPr>
          <w:p w:rsidR="00410B2D" w:rsidRPr="00F51F51" w:rsidRDefault="00410B2D" w:rsidP="0089461D">
            <w:pPr>
              <w:pStyle w:val="Paragraphedeliste"/>
              <w:ind w:left="473" w:right="113"/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Step 3</w:t>
            </w:r>
          </w:p>
        </w:tc>
        <w:tc>
          <w:tcPr>
            <w:tcW w:w="6513" w:type="dxa"/>
          </w:tcPr>
          <w:p w:rsidR="00410B2D" w:rsidRPr="00F51F51" w:rsidRDefault="00410B2D" w:rsidP="00A42CDF">
            <w:pPr>
              <w:rPr>
                <w:b/>
                <w:lang w:val="en-US"/>
              </w:rPr>
            </w:pPr>
            <w:r w:rsidRPr="00F51F51">
              <w:rPr>
                <w:b/>
                <w:lang w:val="en-US"/>
              </w:rPr>
              <w:t>Add dynamicity on the bookmark :</w:t>
            </w:r>
          </w:p>
          <w:p w:rsidR="00410B2D" w:rsidRDefault="00410B2D" w:rsidP="00A42CDF">
            <w:pPr>
              <w:rPr>
                <w:lang w:val="en-US"/>
              </w:rPr>
            </w:pPr>
            <w:r>
              <w:rPr>
                <w:lang w:val="en-US"/>
              </w:rPr>
              <w:t xml:space="preserve">Indicate in a dedicated tag on top of document how to generate a dynamic ID at bookmark location to make bookmark become dynamic.   </w:t>
            </w:r>
          </w:p>
          <w:p w:rsidR="00410B2D" w:rsidRDefault="00410B2D" w:rsidP="00A42CDF">
            <w:pPr>
              <w:rPr>
                <w:lang w:val="en-US"/>
              </w:rPr>
            </w:pPr>
            <w:r>
              <w:rPr>
                <w:lang w:val="en-US"/>
              </w:rPr>
              <w:t>What will the bookmark point to : class c</w:t>
            </w:r>
          </w:p>
          <w:p w:rsidR="00410B2D" w:rsidRDefault="00410B2D" w:rsidP="00A42CDF">
            <w:pPr>
              <w:rPr>
                <w:lang w:val="en-US"/>
              </w:rPr>
            </w:pPr>
            <w:r>
              <w:rPr>
                <w:lang w:val="en-US"/>
              </w:rPr>
              <w:t xml:space="preserve">How to generate a unique Id for class c : use </w:t>
            </w:r>
            <w:r w:rsidR="00DD1D4E">
              <w:fldChar w:fldCharType="begin"/>
            </w:r>
            <w:r w:rsidR="00DD1D4E" w:rsidRPr="003B5AFC">
              <w:rPr>
                <w:lang w:val="en-US"/>
                <w:rPrChange w:id="694" w:author="FAURE, TRISTAN" w:date="2016-08-10T15:02:00Z">
                  <w:rPr/>
                </w:rPrChange>
              </w:rPr>
              <w:instrText xml:space="preserve"> HYPERLINK \l "_Commons" </w:instrText>
            </w:r>
            <w:r w:rsidR="00DD1D4E">
              <w:fldChar w:fldCharType="separate"/>
            </w:r>
            <w:r w:rsidRPr="009C5893">
              <w:rPr>
                <w:rStyle w:val="Lienhypertexte"/>
                <w:lang w:val="en-US"/>
              </w:rPr>
              <w:t>service getId() from bundle commons</w:t>
            </w:r>
            <w:r w:rsidR="00DD1D4E">
              <w:rPr>
                <w:rStyle w:val="Lienhypertexte"/>
                <w:lang w:val="en-US"/>
              </w:rPr>
              <w:fldChar w:fldCharType="end"/>
            </w:r>
            <w:r>
              <w:rPr>
                <w:lang w:val="en-US"/>
              </w:rPr>
              <w:t>.</w:t>
            </w:r>
          </w:p>
          <w:p w:rsidR="00410B2D" w:rsidRDefault="00410B2D" w:rsidP="00282BF0">
            <w:pPr>
              <w:rPr>
                <w:lang w:val="en-US"/>
              </w:rPr>
            </w:pPr>
          </w:p>
          <w:p w:rsidR="00410B2D" w:rsidRPr="00734E32" w:rsidRDefault="00410B2D" w:rsidP="00282BF0">
            <w:pP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&lt;context model=’${project_loc}/Models/TrafficLightManager.uml’ element='TrafficLightManager/LogicalView'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/&gt;</w:t>
            </w:r>
          </w:p>
          <w:p w:rsidR="00410B2D" w:rsidRDefault="00410B2D" w:rsidP="00282BF0">
            <w:pPr>
              <w:pStyle w:val="Retraitnormal"/>
              <w:ind w:left="0"/>
              <w:rPr>
                <w:sz w:val="16"/>
                <w:lang w:eastAsia="fr-FR"/>
              </w:rPr>
            </w:pPr>
          </w:p>
          <w:p w:rsidR="00410B2D" w:rsidRPr="00BD3C94" w:rsidRDefault="00410B2D" w:rsidP="00282BF0">
            <w:pPr>
              <w:pStyle w:val="gendoccode"/>
              <w:shd w:val="clear" w:color="auto" w:fill="E4E9EF" w:themeFill="background2"/>
              <w:rPr>
                <w:color w:val="6076B4" w:themeColor="accent1"/>
                <w:sz w:val="18"/>
                <w:shd w:val="clear" w:color="auto" w:fill="E4E9EF" w:themeFill="background2"/>
                <w:lang w:eastAsia="fr-FR"/>
              </w:rPr>
            </w:pPr>
            <w:r w:rsidRPr="00BD3C94">
              <w:rPr>
                <w:color w:val="6076B4" w:themeColor="accent1"/>
                <w:sz w:val="18"/>
                <w:shd w:val="clear" w:color="auto" w:fill="E4E9EF" w:themeFill="background2"/>
                <w:lang w:eastAsia="fr-FR"/>
              </w:rPr>
              <w:t>&lt;bookmarks&gt;</w:t>
            </w:r>
          </w:p>
          <w:p w:rsidR="00410B2D" w:rsidRPr="00BD3C94" w:rsidRDefault="00410B2D" w:rsidP="00282BF0">
            <w:pPr>
              <w:pStyle w:val="gendoccode"/>
              <w:shd w:val="clear" w:color="auto" w:fill="E4E9EF" w:themeFill="background2"/>
              <w:rPr>
                <w:color w:val="6076B4" w:themeColor="accent1"/>
                <w:sz w:val="18"/>
                <w:shd w:val="clear" w:color="auto" w:fill="E4E9EF" w:themeFill="background2"/>
                <w:lang w:eastAsia="fr-FR"/>
              </w:rPr>
            </w:pPr>
            <w:r w:rsidRPr="00BD3C94">
              <w:rPr>
                <w:color w:val="6076B4" w:themeColor="accent1"/>
                <w:sz w:val="18"/>
                <w:shd w:val="clear" w:color="auto" w:fill="E4E9EF" w:themeFill="background2"/>
                <w:lang w:eastAsia="fr-FR"/>
              </w:rPr>
              <w:t xml:space="preserve">   &lt;alias source=’c_name_bookmark’ target=’[c.getId()/]’/&gt;</w:t>
            </w:r>
          </w:p>
          <w:p w:rsidR="00410B2D" w:rsidRPr="00BD3C94" w:rsidRDefault="00410B2D" w:rsidP="009C5893">
            <w:pPr>
              <w:pStyle w:val="gendoccode"/>
              <w:shd w:val="clear" w:color="auto" w:fill="E4E9EF" w:themeFill="background2"/>
              <w:rPr>
                <w:color w:val="6076B4" w:themeColor="accent1"/>
                <w:sz w:val="18"/>
                <w:shd w:val="clear" w:color="auto" w:fill="E4E9EF" w:themeFill="background2"/>
                <w:lang w:eastAsia="fr-FR"/>
              </w:rPr>
            </w:pPr>
            <w:r w:rsidRPr="00BD3C94">
              <w:rPr>
                <w:color w:val="6076B4" w:themeColor="accent1"/>
                <w:sz w:val="18"/>
                <w:shd w:val="clear" w:color="auto" w:fill="E4E9EF" w:themeFill="background2"/>
                <w:lang w:eastAsia="fr-FR"/>
              </w:rPr>
              <w:t>&lt;/bookmarks&gt;</w:t>
            </w:r>
          </w:p>
          <w:p w:rsidR="00410B2D" w:rsidRDefault="00410B2D" w:rsidP="00282BF0">
            <w:pPr>
              <w:tabs>
                <w:tab w:val="left" w:pos="142"/>
                <w:tab w:val="left" w:pos="426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</w:p>
          <w:p w:rsidR="00410B2D" w:rsidRPr="00734E32" w:rsidRDefault="00410B2D" w:rsidP="00282BF0">
            <w:pPr>
              <w:tabs>
                <w:tab w:val="left" w:pos="142"/>
                <w:tab w:val="left" w:pos="426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&lt;gendoc&gt;&lt;drop/&gt;</w:t>
            </w:r>
          </w:p>
          <w:p w:rsidR="00410B2D" w:rsidRPr="00734E32" w:rsidRDefault="00410B2D" w:rsidP="00282BF0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  <w:t>[for (c:Class|self.ownedElement-&gt;filter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(Class)-&gt;sortedBy(name))]</w:t>
            </w:r>
          </w:p>
          <w:p w:rsidR="00410B2D" w:rsidRPr="00282BF0" w:rsidRDefault="00410B2D" w:rsidP="00074FDE">
            <w:pPr>
              <w:pStyle w:val="Style1"/>
              <w:shd w:val="clear" w:color="auto" w:fill="CFDCF0" w:themeFill="text2" w:themeFillTint="33"/>
              <w:rPr>
                <w:rFonts w:ascii="Courier New" w:hAnsi="Courier New" w:cs="Courier New"/>
                <w:color w:val="auto"/>
                <w:sz w:val="20"/>
                <w:lang w:eastAsia="en-US"/>
              </w:rPr>
            </w:pPr>
            <w:r w:rsidRPr="00734E32">
              <w:tab/>
            </w:r>
            <w:r w:rsidRPr="00734E32">
              <w:tab/>
            </w:r>
            <w:r w:rsidRPr="00446F39">
              <w:rPr>
                <w:rStyle w:val="Style1Car"/>
                <w:b/>
                <w:highlight w:val="lightGray"/>
              </w:rPr>
              <w:t>[c.name/]</w:t>
            </w:r>
            <w:r w:rsidRPr="00446F39">
              <w:rPr>
                <w:rStyle w:val="Style1Car"/>
                <w:b/>
              </w:rPr>
              <w:t xml:space="preserve">     Bookmark named :</w:t>
            </w:r>
            <w:r w:rsidRPr="00CC37D2">
              <w:rPr>
                <w:sz w:val="18"/>
              </w:rPr>
              <w:t xml:space="preserve"> </w:t>
            </w:r>
            <w:r w:rsidRPr="00CC37D2">
              <w:rPr>
                <w:rStyle w:val="gendoccodeCar"/>
                <w:b/>
                <w:color w:val="auto"/>
                <w:sz w:val="22"/>
              </w:rPr>
              <w:t>c_name_bookmark</w:t>
            </w:r>
          </w:p>
          <w:p w:rsidR="00410B2D" w:rsidRPr="00734E32" w:rsidRDefault="00410B2D" w:rsidP="00282BF0">
            <w:pPr>
              <w:tabs>
                <w:tab w:val="left" w:pos="142"/>
                <w:tab w:val="left" w:pos="426"/>
                <w:tab w:val="left" w:pos="709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ab/>
            </w: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ab/>
              <w:t>[for (a:Property|c.ownedAttribute-&gt;filter(NamedElement)-&gt;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sortedBy(name))]</w:t>
            </w:r>
          </w:p>
          <w:p w:rsidR="00410B2D" w:rsidRPr="009D2EA6" w:rsidRDefault="00410B2D" w:rsidP="00C725A9">
            <w:pPr>
              <w:pStyle w:val="Style1"/>
              <w:numPr>
                <w:ilvl w:val="0"/>
                <w:numId w:val="29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 xml:space="preserve">[a.name/]: </w:t>
            </w:r>
            <w:r w:rsidRPr="009D2EA6">
              <w:rPr>
                <w:b w:val="0"/>
                <w:color w:val="000000" w:themeColor="text1"/>
              </w:rPr>
              <w:t>[a.type.name/]</w:t>
            </w:r>
          </w:p>
          <w:p w:rsidR="00410B2D" w:rsidRPr="00734E32" w:rsidRDefault="00410B2D" w:rsidP="00282BF0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</w: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  <w:t>[/for]</w:t>
            </w:r>
          </w:p>
          <w:p w:rsidR="00410B2D" w:rsidRPr="00734E32" w:rsidRDefault="00410B2D" w:rsidP="00282BF0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[/for]</w:t>
            </w:r>
          </w:p>
          <w:p w:rsidR="00410B2D" w:rsidRDefault="00410B2D" w:rsidP="00282BF0">
            <w:pPr>
              <w:rPr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&lt;/gendoc&gt;</w:t>
            </w:r>
          </w:p>
        </w:tc>
        <w:tc>
          <w:tcPr>
            <w:tcW w:w="3260" w:type="dxa"/>
          </w:tcPr>
          <w:p w:rsidR="0089461D" w:rsidRPr="00410B2D" w:rsidRDefault="0089461D" w:rsidP="0089461D">
            <w:pPr>
              <w:rPr>
                <w:lang w:eastAsia="fr-FR"/>
              </w:rPr>
            </w:pPr>
          </w:p>
          <w:p w:rsidR="0089461D" w:rsidRPr="0089461D" w:rsidRDefault="0089461D" w:rsidP="0089461D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sz w:val="16"/>
                <w:lang w:val="en-US" w:eastAsia="fr-FR"/>
              </w:rPr>
            </w:pPr>
            <w:r w:rsidRPr="0089461D">
              <w:rPr>
                <w:sz w:val="16"/>
                <w:lang w:val="en-US" w:eastAsia="fr-FR"/>
              </w:rPr>
              <w:t xml:space="preserve">         </w:t>
            </w:r>
          </w:p>
          <w:p w:rsidR="0089461D" w:rsidRPr="00410B2D" w:rsidRDefault="0089461D" w:rsidP="00446F39">
            <w:pPr>
              <w:pStyle w:val="Style1"/>
              <w:shd w:val="clear" w:color="auto" w:fill="CFDCF0" w:themeFill="text2" w:themeFillTint="33"/>
            </w:pPr>
            <w:r w:rsidRPr="0089461D">
              <w:tab/>
            </w:r>
            <w:r w:rsidRPr="0089461D">
              <w:tab/>
            </w:r>
            <w:r w:rsidRPr="00410B2D">
              <w:rPr>
                <w:highlight w:val="blue"/>
              </w:rPr>
              <w:t>TrafficLight</w:t>
            </w:r>
            <w:r w:rsidRPr="00410B2D">
              <w:t xml:space="preserve"> </w:t>
            </w:r>
          </w:p>
          <w:p w:rsidR="0089461D" w:rsidRPr="00410B2D" w:rsidRDefault="0089461D" w:rsidP="00446F39">
            <w:pPr>
              <w:pStyle w:val="Style1"/>
              <w:shd w:val="clear" w:color="auto" w:fill="CFDCF0" w:themeFill="text2" w:themeFillTint="33"/>
            </w:pPr>
            <w:r w:rsidRPr="00410B2D">
              <w:t xml:space="preserve">  bookmark</w:t>
            </w:r>
            <w:r w:rsidRPr="00410B2D">
              <w:rPr>
                <w:sz w:val="12"/>
              </w:rPr>
              <w:t xml:space="preserve"> </w:t>
            </w:r>
            <w:r w:rsidR="00A63313">
              <w:rPr>
                <w:rStyle w:val="gendoccodeCar"/>
                <w:color w:val="auto"/>
                <w:sz w:val="18"/>
              </w:rPr>
              <w:t xml:space="preserve"> </w:t>
            </w:r>
            <w:r w:rsidR="00A63313" w:rsidRPr="00A63313">
              <w:t xml:space="preserve">: </w:t>
            </w:r>
            <w:r w:rsidR="00A63313">
              <w:t>Traffic</w:t>
            </w:r>
            <w:r w:rsidR="00A63313" w:rsidRPr="00A63313">
              <w:t xml:space="preserve">Light  </w:t>
            </w:r>
            <w:r w:rsidR="00A63313">
              <w:t xml:space="preserve">class </w:t>
            </w:r>
            <w:r w:rsidR="00A63313" w:rsidRPr="00A63313">
              <w:t>ID</w:t>
            </w:r>
          </w:p>
          <w:p w:rsidR="0089461D" w:rsidRPr="00446F39" w:rsidRDefault="0089461D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green fire:</w:t>
            </w:r>
            <w:r w:rsidRPr="00446F39">
              <w:rPr>
                <w:b w:val="0"/>
                <w:color w:val="000000" w:themeColor="text1"/>
              </w:rPr>
              <w:t xml:space="preserve"> GreenFire</w:t>
            </w:r>
          </w:p>
          <w:p w:rsidR="0089461D" w:rsidRPr="00446F39" w:rsidRDefault="0089461D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orange fire</w:t>
            </w:r>
            <w:r w:rsidRPr="00446F39">
              <w:rPr>
                <w:b w:val="0"/>
                <w:color w:val="000000" w:themeColor="text1"/>
              </w:rPr>
              <w:t>: OrangeFire</w:t>
            </w:r>
          </w:p>
          <w:p w:rsidR="0089461D" w:rsidRPr="00446F39" w:rsidRDefault="0089461D" w:rsidP="00C725A9">
            <w:pPr>
              <w:pStyle w:val="Style1"/>
              <w:numPr>
                <w:ilvl w:val="0"/>
                <w:numId w:val="28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red fire</w:t>
            </w:r>
            <w:r w:rsidRPr="00446F39">
              <w:rPr>
                <w:b w:val="0"/>
                <w:color w:val="000000" w:themeColor="text1"/>
              </w:rPr>
              <w:t>: RedFire</w:t>
            </w:r>
          </w:p>
          <w:p w:rsidR="0089461D" w:rsidRPr="00B025D0" w:rsidRDefault="0089461D" w:rsidP="0089461D">
            <w:pPr>
              <w:rPr>
                <w:lang w:eastAsia="fr-FR"/>
              </w:rPr>
            </w:pPr>
          </w:p>
          <w:p w:rsidR="0089461D" w:rsidRDefault="0089461D" w:rsidP="00446F39">
            <w:pPr>
              <w:pStyle w:val="Style1"/>
              <w:shd w:val="clear" w:color="auto" w:fill="CFDCF0" w:themeFill="text2" w:themeFillTint="33"/>
            </w:pPr>
            <w:r w:rsidRPr="00734E32">
              <w:tab/>
            </w:r>
            <w:r>
              <w:t xml:space="preserve">      </w:t>
            </w:r>
            <w:r w:rsidRPr="00410B2D">
              <w:rPr>
                <w:highlight w:val="blue"/>
              </w:rPr>
              <w:t>GreenFire</w:t>
            </w:r>
          </w:p>
          <w:p w:rsidR="0089461D" w:rsidRPr="00A63313" w:rsidRDefault="00A63313" w:rsidP="00446F39">
            <w:pPr>
              <w:pStyle w:val="Style1"/>
              <w:shd w:val="clear" w:color="auto" w:fill="CFDCF0" w:themeFill="text2" w:themeFillTint="33"/>
              <w:rPr>
                <w:rStyle w:val="gendoccodeCar"/>
                <w:rFonts w:asciiTheme="majorHAnsi" w:hAnsiTheme="majorHAnsi" w:cstheme="majorBidi"/>
                <w:b/>
                <w:bCs/>
              </w:rPr>
            </w:pPr>
            <w:r>
              <w:t xml:space="preserve">  </w:t>
            </w:r>
            <w:r w:rsidRPr="00410B2D">
              <w:t>bookmark</w:t>
            </w:r>
            <w:r w:rsidRPr="00410B2D">
              <w:rPr>
                <w:sz w:val="12"/>
              </w:rPr>
              <w:t xml:space="preserve"> </w:t>
            </w:r>
            <w:r w:rsidRPr="00A63313">
              <w:t xml:space="preserve">: </w:t>
            </w:r>
            <w:r>
              <w:t>GreenFire class</w:t>
            </w:r>
            <w:r w:rsidRPr="00A63313">
              <w:t xml:space="preserve">  ID</w:t>
            </w:r>
          </w:p>
          <w:p w:rsidR="0089461D" w:rsidRPr="00410B2D" w:rsidRDefault="0089461D" w:rsidP="0089461D"/>
          <w:p w:rsidR="0089461D" w:rsidRDefault="0089461D" w:rsidP="00446F39">
            <w:pPr>
              <w:pStyle w:val="Style1"/>
              <w:shd w:val="clear" w:color="auto" w:fill="CFDCF0" w:themeFill="text2" w:themeFillTint="33"/>
            </w:pPr>
            <w:r w:rsidRPr="00734E32">
              <w:tab/>
            </w:r>
            <w:r w:rsidRPr="00734E32">
              <w:tab/>
            </w:r>
            <w:r w:rsidRPr="00410B2D">
              <w:rPr>
                <w:highlight w:val="blue"/>
              </w:rPr>
              <w:t>OrangeFire</w:t>
            </w:r>
          </w:p>
          <w:p w:rsidR="00A63313" w:rsidRPr="00A63313" w:rsidRDefault="00A63313" w:rsidP="00446F39">
            <w:pPr>
              <w:pStyle w:val="Style1"/>
              <w:shd w:val="clear" w:color="auto" w:fill="CFDCF0" w:themeFill="text2" w:themeFillTint="33"/>
              <w:rPr>
                <w:rStyle w:val="gendoccodeCar"/>
                <w:rFonts w:asciiTheme="majorHAnsi" w:hAnsiTheme="majorHAnsi" w:cstheme="majorBidi"/>
                <w:b/>
                <w:bCs/>
              </w:rPr>
            </w:pPr>
            <w:r>
              <w:t xml:space="preserve">  </w:t>
            </w:r>
            <w:r w:rsidRPr="00410B2D">
              <w:t>bookmark</w:t>
            </w:r>
            <w:r w:rsidRPr="00410B2D">
              <w:rPr>
                <w:sz w:val="12"/>
              </w:rPr>
              <w:t xml:space="preserve"> </w:t>
            </w:r>
            <w:r w:rsidRPr="00A63313">
              <w:t xml:space="preserve">: </w:t>
            </w:r>
            <w:r>
              <w:t>OrangeFire class</w:t>
            </w:r>
            <w:r w:rsidRPr="00A63313">
              <w:t xml:space="preserve">  ID</w:t>
            </w:r>
          </w:p>
          <w:p w:rsidR="0089461D" w:rsidRPr="00410B2D" w:rsidRDefault="0089461D" w:rsidP="0089461D">
            <w:pPr>
              <w:rPr>
                <w:lang w:val="en-US" w:eastAsia="fr-FR"/>
              </w:rPr>
            </w:pPr>
          </w:p>
          <w:p w:rsidR="0089461D" w:rsidRPr="00410B2D" w:rsidRDefault="0089461D" w:rsidP="00446F39">
            <w:pPr>
              <w:pStyle w:val="Style1"/>
              <w:shd w:val="clear" w:color="auto" w:fill="CFDCF0" w:themeFill="text2" w:themeFillTint="33"/>
            </w:pPr>
            <w:r w:rsidRPr="00734E32">
              <w:tab/>
            </w:r>
            <w:r w:rsidRPr="00734E32">
              <w:tab/>
            </w:r>
            <w:r w:rsidRPr="00410B2D">
              <w:rPr>
                <w:highlight w:val="blue"/>
              </w:rPr>
              <w:t>RedFire</w:t>
            </w:r>
          </w:p>
          <w:p w:rsidR="0089461D" w:rsidRPr="00410B2D" w:rsidRDefault="0089461D" w:rsidP="00446F39">
            <w:pPr>
              <w:pStyle w:val="Style1"/>
              <w:shd w:val="clear" w:color="auto" w:fill="CFDCF0" w:themeFill="text2" w:themeFillTint="33"/>
            </w:pPr>
            <w:r w:rsidRPr="00410B2D">
              <w:t xml:space="preserve">  </w:t>
            </w:r>
            <w:r w:rsidR="00A63313">
              <w:t xml:space="preserve">  </w:t>
            </w:r>
            <w:r w:rsidR="00A63313" w:rsidRPr="00410B2D">
              <w:t>bookmark</w:t>
            </w:r>
            <w:r w:rsidR="00A63313" w:rsidRPr="00410B2D">
              <w:rPr>
                <w:sz w:val="12"/>
              </w:rPr>
              <w:t xml:space="preserve"> </w:t>
            </w:r>
            <w:r w:rsidR="00A63313" w:rsidRPr="00A63313">
              <w:t xml:space="preserve">: </w:t>
            </w:r>
            <w:r w:rsidR="00A63313">
              <w:t xml:space="preserve"> RedFire class</w:t>
            </w:r>
            <w:r w:rsidR="00A63313" w:rsidRPr="00A63313">
              <w:t xml:space="preserve">  ID</w:t>
            </w:r>
          </w:p>
          <w:p w:rsidR="00410B2D" w:rsidRPr="00F51F51" w:rsidRDefault="00410B2D" w:rsidP="00A42CDF">
            <w:pPr>
              <w:rPr>
                <w:b/>
                <w:lang w:val="en-US"/>
              </w:rPr>
            </w:pPr>
          </w:p>
        </w:tc>
      </w:tr>
      <w:tr w:rsidR="00410B2D" w:rsidRPr="003B5AFC" w:rsidTr="00410B2D">
        <w:trPr>
          <w:cantSplit/>
          <w:trHeight w:val="1134"/>
        </w:trPr>
        <w:tc>
          <w:tcPr>
            <w:tcW w:w="541" w:type="dxa"/>
            <w:shd w:val="clear" w:color="auto" w:fill="7096D2" w:themeFill="text2" w:themeFillTint="99"/>
            <w:textDirection w:val="btLr"/>
            <w:vAlign w:val="center"/>
          </w:tcPr>
          <w:p w:rsidR="00410B2D" w:rsidRPr="00080E9F" w:rsidRDefault="00410B2D" w:rsidP="0089461D">
            <w:pPr>
              <w:ind w:left="113" w:right="113"/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lastRenderedPageBreak/>
              <w:t>Step 4</w:t>
            </w:r>
          </w:p>
        </w:tc>
        <w:tc>
          <w:tcPr>
            <w:tcW w:w="6513" w:type="dxa"/>
          </w:tcPr>
          <w:p w:rsidR="00410B2D" w:rsidRDefault="00410B2D" w:rsidP="009633A7">
            <w:pPr>
              <w:rPr>
                <w:b/>
                <w:lang w:val="en-US"/>
              </w:rPr>
            </w:pPr>
            <w:r w:rsidRPr="00F51F51">
              <w:rPr>
                <w:b/>
                <w:lang w:val="en-US"/>
              </w:rPr>
              <w:t xml:space="preserve">Add hyperlinks to the (future) bookmark location : </w:t>
            </w:r>
          </w:p>
          <w:p w:rsidR="00410B2D" w:rsidRDefault="00410B2D" w:rsidP="009633A7">
            <w:pPr>
              <w:rPr>
                <w:lang w:val="en-US"/>
              </w:rPr>
            </w:pPr>
            <w:r>
              <w:rPr>
                <w:lang w:val="en-US"/>
              </w:rPr>
              <w:t xml:space="preserve">The hyperlink must also be dynamic and point to the future bookmark location, here the generated unique ID for the class. </w:t>
            </w:r>
          </w:p>
          <w:p w:rsidR="00410B2D" w:rsidRDefault="00410B2D" w:rsidP="00F51F51">
            <w:pPr>
              <w:rPr>
                <w:lang w:val="en-US"/>
              </w:rPr>
            </w:pPr>
            <w:r>
              <w:rPr>
                <w:lang w:val="en-US"/>
              </w:rPr>
              <w:t xml:space="preserve">So the hyperlink must no point on </w:t>
            </w:r>
            <w:r w:rsidRPr="00F51F51">
              <w:rPr>
                <w:rStyle w:val="gendoccodeCar"/>
              </w:rPr>
              <w:t>c_name_bookmark</w:t>
            </w:r>
            <w:r>
              <w:rPr>
                <w:rStyle w:val="gendoccodeCar"/>
              </w:rPr>
              <w:t xml:space="preserve"> </w:t>
            </w:r>
            <w:r w:rsidRPr="00F51F51">
              <w:rPr>
                <w:lang w:val="en-US"/>
              </w:rPr>
              <w:t xml:space="preserve">(it would </w:t>
            </w:r>
            <w:r>
              <w:rPr>
                <w:lang w:val="en-US"/>
              </w:rPr>
              <w:t xml:space="preserve">be replaced by c.getId() and </w:t>
            </w:r>
            <w:r w:rsidRPr="00F51F51">
              <w:rPr>
                <w:lang w:val="en-US"/>
              </w:rPr>
              <w:t>point to current class)</w:t>
            </w:r>
            <w:r>
              <w:rPr>
                <w:rStyle w:val="gendoccodeCar"/>
              </w:rPr>
              <w:t xml:space="preserve">, </w:t>
            </w:r>
            <w:r w:rsidRPr="00F51F51">
              <w:rPr>
                <w:lang w:val="en-US"/>
              </w:rPr>
              <w:t>but to</w:t>
            </w:r>
            <w:r>
              <w:rPr>
                <w:lang w:val="en-US"/>
              </w:rPr>
              <w:t xml:space="preserve"> the id of the property type class : a.type.getId().</w:t>
            </w:r>
          </w:p>
          <w:p w:rsidR="00410B2D" w:rsidRDefault="00410B2D" w:rsidP="00F51F51">
            <w:pPr>
              <w:rPr>
                <w:lang w:val="en-US"/>
              </w:rPr>
            </w:pPr>
          </w:p>
          <w:p w:rsidR="00410B2D" w:rsidRPr="00734E32" w:rsidRDefault="00410B2D" w:rsidP="00F51F51">
            <w:pP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&lt;context model=’${project_loc}/Models/TrafficLightManager.uml’ element='TrafficLightManager/LogicalView'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/&gt;</w:t>
            </w:r>
          </w:p>
          <w:p w:rsidR="00410B2D" w:rsidRDefault="00410B2D" w:rsidP="00F51F51">
            <w:pPr>
              <w:pStyle w:val="Retraitnormal"/>
              <w:ind w:left="0"/>
              <w:rPr>
                <w:sz w:val="16"/>
                <w:lang w:eastAsia="fr-FR"/>
              </w:rPr>
            </w:pPr>
          </w:p>
          <w:p w:rsidR="00410B2D" w:rsidRPr="00F51F51" w:rsidRDefault="00410B2D" w:rsidP="00F51F51">
            <w:pP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F51F51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&lt;bookmarks&gt;</w:t>
            </w:r>
          </w:p>
          <w:p w:rsidR="00410B2D" w:rsidRPr="00F51F51" w:rsidRDefault="00410B2D" w:rsidP="00F51F51">
            <w:pP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F51F51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 xml:space="preserve">   &lt;alias source=’c_name_bookmark’ target=’[c.getId()/]’/&gt;</w:t>
            </w:r>
          </w:p>
          <w:p w:rsidR="00410B2D" w:rsidRPr="00F51F51" w:rsidRDefault="00410B2D" w:rsidP="00F51F51">
            <w:pP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F51F51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&lt;/bookmarks&gt;</w:t>
            </w:r>
          </w:p>
          <w:p w:rsidR="00410B2D" w:rsidRDefault="00410B2D" w:rsidP="00F51F51">
            <w:pPr>
              <w:tabs>
                <w:tab w:val="left" w:pos="142"/>
                <w:tab w:val="left" w:pos="426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</w:p>
          <w:p w:rsidR="00410B2D" w:rsidRPr="00734E32" w:rsidRDefault="00410B2D" w:rsidP="00F51F51">
            <w:pPr>
              <w:tabs>
                <w:tab w:val="left" w:pos="142"/>
                <w:tab w:val="left" w:pos="426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&lt;gendoc&gt;&lt;drop/&gt;</w:t>
            </w:r>
          </w:p>
          <w:p w:rsidR="00410B2D" w:rsidRPr="00734E32" w:rsidRDefault="00410B2D" w:rsidP="00F51F51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  <w:t>[for (c:Class|self.ownedElement-&gt;filter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(Class)-&gt;sortedBy(name))]</w:t>
            </w:r>
          </w:p>
          <w:p w:rsidR="009D2EA6" w:rsidRPr="00282BF0" w:rsidRDefault="00410B2D" w:rsidP="00074FDE">
            <w:pPr>
              <w:pStyle w:val="Style1"/>
              <w:shd w:val="clear" w:color="auto" w:fill="CFDCF0" w:themeFill="text2" w:themeFillTint="33"/>
              <w:rPr>
                <w:rFonts w:ascii="Courier New" w:hAnsi="Courier New" w:cs="Courier New"/>
                <w:color w:val="auto"/>
                <w:sz w:val="20"/>
                <w:lang w:eastAsia="en-US"/>
              </w:rPr>
            </w:pPr>
            <w:r w:rsidRPr="00734E32">
              <w:tab/>
            </w:r>
            <w:r w:rsidRPr="00734E32">
              <w:tab/>
            </w:r>
            <w:r w:rsidRPr="00734E32">
              <w:tab/>
            </w:r>
            <w:r w:rsidR="009D2EA6" w:rsidRPr="00446F39">
              <w:rPr>
                <w:rStyle w:val="Style1Car"/>
                <w:b/>
                <w:highlight w:val="lightGray"/>
              </w:rPr>
              <w:t>[c.name/]</w:t>
            </w:r>
            <w:r w:rsidR="009D2EA6" w:rsidRPr="00446F39">
              <w:rPr>
                <w:rStyle w:val="Style1Car"/>
                <w:b/>
              </w:rPr>
              <w:t xml:space="preserve">     Bookmark named :</w:t>
            </w:r>
            <w:r w:rsidR="009D2EA6" w:rsidRPr="00CC37D2">
              <w:rPr>
                <w:sz w:val="18"/>
              </w:rPr>
              <w:t xml:space="preserve"> </w:t>
            </w:r>
            <w:r w:rsidR="009D2EA6" w:rsidRPr="00CC37D2">
              <w:rPr>
                <w:rStyle w:val="gendoccodeCar"/>
                <w:b/>
                <w:color w:val="auto"/>
                <w:sz w:val="22"/>
              </w:rPr>
              <w:t>c_name_bookmark</w:t>
            </w:r>
          </w:p>
          <w:p w:rsidR="00410B2D" w:rsidRPr="00734E32" w:rsidRDefault="00410B2D" w:rsidP="00F51F51">
            <w:pPr>
              <w:tabs>
                <w:tab w:val="left" w:pos="142"/>
                <w:tab w:val="left" w:pos="426"/>
                <w:tab w:val="left" w:pos="709"/>
              </w:tabs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ab/>
            </w: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ab/>
              <w:t>[for (a:Property|c.ownedAttribute-&gt;filter(NamedElement)-&gt;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sortedBy(name))]</w:t>
            </w:r>
          </w:p>
          <w:p w:rsidR="009D2EA6" w:rsidRPr="009D2EA6" w:rsidRDefault="009D2EA6" w:rsidP="00C725A9">
            <w:pPr>
              <w:pStyle w:val="Style1"/>
              <w:numPr>
                <w:ilvl w:val="0"/>
                <w:numId w:val="30"/>
              </w:numPr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 xml:space="preserve">[a.name/]: </w:t>
            </w:r>
            <w:r w:rsidRPr="009D2EA6">
              <w:rPr>
                <w:b w:val="0"/>
                <w:color w:val="000000" w:themeColor="text1"/>
              </w:rPr>
              <w:t>[a.type.name/]</w:t>
            </w:r>
          </w:p>
          <w:p w:rsidR="00410B2D" w:rsidRPr="00CC37D2" w:rsidRDefault="009D2EA6" w:rsidP="009D2EA6">
            <w:pPr>
              <w:pStyle w:val="Style1"/>
              <w:shd w:val="clear" w:color="auto" w:fill="CFDCF0" w:themeFill="text2" w:themeFillTint="33"/>
            </w:pPr>
            <w:r>
              <w:rPr>
                <w:color w:val="auto"/>
              </w:rPr>
              <w:t xml:space="preserve">                           </w:t>
            </w:r>
            <w:r w:rsidR="00410B2D">
              <w:rPr>
                <w:color w:val="auto"/>
              </w:rPr>
              <w:t xml:space="preserve"> </w:t>
            </w:r>
            <w:r w:rsidR="00410B2D" w:rsidRPr="00CC37D2">
              <w:t>Add an hyperlink  (Ins</w:t>
            </w:r>
            <w:r w:rsidR="00410B2D">
              <w:t>ert &gt; Hyperlink</w:t>
            </w:r>
            <w:r w:rsidR="00410B2D" w:rsidRPr="00CC37D2">
              <w:t xml:space="preserve"> … ) </w:t>
            </w:r>
          </w:p>
          <w:p w:rsidR="00410B2D" w:rsidRPr="00CC37D2" w:rsidRDefault="0089461D" w:rsidP="009D2EA6">
            <w:pPr>
              <w:pStyle w:val="Style1"/>
              <w:shd w:val="clear" w:color="auto" w:fill="CFDCF0" w:themeFill="text2" w:themeFillTint="33"/>
            </w:pPr>
            <w:r>
              <w:rPr>
                <w:sz w:val="24"/>
              </w:rPr>
              <w:t xml:space="preserve">                   </w:t>
            </w:r>
            <w:r w:rsidR="00410B2D" w:rsidRPr="00CC37D2">
              <w:t xml:space="preserve">to the ID of the property type : #[a.type.getId()/] </w:t>
            </w:r>
          </w:p>
          <w:p w:rsidR="00410B2D" w:rsidRPr="00CC37D2" w:rsidRDefault="00410B2D" w:rsidP="00CC37D2">
            <w:pPr>
              <w:shd w:val="clear" w:color="auto" w:fill="CFDCF0" w:themeFill="text2" w:themeFillTint="33"/>
              <w:rPr>
                <w:rFonts w:asciiTheme="majorHAnsi" w:eastAsiaTheme="majorEastAsia" w:hAnsiTheme="majorHAnsi" w:cstheme="majorBidi"/>
                <w:b/>
                <w:bCs/>
                <w:color w:val="6076B4" w:themeColor="accent1"/>
                <w:sz w:val="16"/>
                <w:lang w:val="en-US" w:eastAsia="fr-FR"/>
              </w:rPr>
            </w:pPr>
          </w:p>
          <w:p w:rsidR="00410B2D" w:rsidRPr="00734E32" w:rsidRDefault="00410B2D" w:rsidP="00F51F51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</w: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ab/>
              <w:t>[/for]</w:t>
            </w:r>
          </w:p>
          <w:p w:rsidR="00410B2D" w:rsidRPr="00734E32" w:rsidRDefault="00410B2D" w:rsidP="00F51F51">
            <w:pPr>
              <w:pStyle w:val="Retraitnormal"/>
              <w:tabs>
                <w:tab w:val="left" w:pos="142"/>
                <w:tab w:val="left" w:pos="426"/>
              </w:tabs>
              <w:ind w:left="0"/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</w:pPr>
            <w:r w:rsidRPr="00734E32"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6"/>
                <w:szCs w:val="18"/>
                <w:lang w:eastAsia="fr-FR"/>
              </w:rPr>
              <w:t>[/for]</w:t>
            </w:r>
          </w:p>
          <w:p w:rsidR="00410B2D" w:rsidRPr="00F51F51" w:rsidRDefault="00410B2D" w:rsidP="00F51F51">
            <w:pPr>
              <w:rPr>
                <w:lang w:val="en-US"/>
              </w:rPr>
            </w:pPr>
            <w:r w:rsidRPr="00CC37D2">
              <w:rPr>
                <w:rFonts w:ascii="Courier New" w:hAnsi="Courier New" w:cs="Courier New"/>
                <w:color w:val="000000"/>
                <w:sz w:val="16"/>
                <w:szCs w:val="18"/>
                <w:lang w:val="en-US" w:eastAsia="fr-FR"/>
              </w:rPr>
              <w:t>&lt;/gendoc&gt;</w:t>
            </w:r>
          </w:p>
        </w:tc>
        <w:tc>
          <w:tcPr>
            <w:tcW w:w="3260" w:type="dxa"/>
          </w:tcPr>
          <w:p w:rsidR="007761B6" w:rsidRPr="00410B2D" w:rsidRDefault="007761B6" w:rsidP="00446F39">
            <w:pPr>
              <w:pStyle w:val="Style1"/>
            </w:pPr>
          </w:p>
          <w:p w:rsidR="007761B6" w:rsidRPr="00410B2D" w:rsidRDefault="007761B6" w:rsidP="00446F39">
            <w:pPr>
              <w:pStyle w:val="Style1"/>
              <w:shd w:val="clear" w:color="auto" w:fill="CFDCF0" w:themeFill="text2" w:themeFillTint="33"/>
            </w:pPr>
            <w:r w:rsidRPr="0089461D">
              <w:t xml:space="preserve">         </w:t>
            </w:r>
            <w:r w:rsidRPr="0089461D">
              <w:tab/>
            </w:r>
            <w:r w:rsidRPr="007761B6">
              <w:rPr>
                <w:highlight w:val="lightGray"/>
              </w:rPr>
              <w:t xml:space="preserve">TrafficLight </w:t>
            </w:r>
          </w:p>
          <w:p w:rsidR="007761B6" w:rsidRPr="00410B2D" w:rsidRDefault="007761B6" w:rsidP="00446F39">
            <w:pPr>
              <w:pStyle w:val="Style1"/>
              <w:shd w:val="clear" w:color="auto" w:fill="CFDCF0" w:themeFill="text2" w:themeFillTint="33"/>
            </w:pPr>
            <w:r w:rsidRPr="00410B2D">
              <w:t xml:space="preserve">  bookmark</w:t>
            </w:r>
            <w:r w:rsidRPr="00410B2D">
              <w:rPr>
                <w:sz w:val="12"/>
              </w:rPr>
              <w:t xml:space="preserve"> </w:t>
            </w:r>
            <w:r>
              <w:rPr>
                <w:rStyle w:val="gendoccodeCar"/>
                <w:color w:val="auto"/>
                <w:sz w:val="18"/>
              </w:rPr>
              <w:t xml:space="preserve"> </w:t>
            </w:r>
            <w:r w:rsidRPr="00A63313">
              <w:t xml:space="preserve">: </w:t>
            </w:r>
            <w:r>
              <w:t>Traffic</w:t>
            </w:r>
            <w:r w:rsidRPr="00A63313">
              <w:t xml:space="preserve">Light  </w:t>
            </w:r>
            <w:r>
              <w:t xml:space="preserve">class </w:t>
            </w:r>
            <w:r w:rsidRPr="00A63313">
              <w:t>ID</w:t>
            </w:r>
          </w:p>
          <w:p w:rsidR="007761B6" w:rsidRPr="00446F39" w:rsidRDefault="007761B6" w:rsidP="00C725A9">
            <w:pPr>
              <w:pStyle w:val="Style1"/>
              <w:numPr>
                <w:ilvl w:val="0"/>
                <w:numId w:val="28"/>
              </w:numPr>
              <w:shd w:val="clear" w:color="auto" w:fill="CFDCF0" w:themeFill="text2" w:themeFillTint="33"/>
              <w:rPr>
                <w:b w:val="0"/>
                <w:color w:val="000000" w:themeColor="text1"/>
              </w:rPr>
            </w:pPr>
            <w:r w:rsidRPr="009D2EA6">
              <w:rPr>
                <w:color w:val="000000" w:themeColor="text1"/>
              </w:rPr>
              <w:t>green fire</w:t>
            </w:r>
            <w:r w:rsidRPr="00446F39">
              <w:rPr>
                <w:b w:val="0"/>
                <w:color w:val="000000" w:themeColor="text1"/>
              </w:rPr>
              <w:t xml:space="preserve">: </w:t>
            </w:r>
            <w:r w:rsidRPr="009D2EA6">
              <w:rPr>
                <w:b w:val="0"/>
                <w:color w:val="000000" w:themeColor="text1"/>
                <w:highlight w:val="cyan"/>
              </w:rPr>
              <w:t>GreenFire</w:t>
            </w:r>
            <w:r w:rsidR="00446F39">
              <w:rPr>
                <w:b w:val="0"/>
                <w:color w:val="000000" w:themeColor="text1"/>
              </w:rPr>
              <w:br/>
            </w:r>
            <w:r w:rsidRPr="007761B6">
              <w:t>hyperlink</w:t>
            </w:r>
            <w:r w:rsidRPr="00446F39">
              <w:rPr>
                <w:sz w:val="12"/>
              </w:rPr>
              <w:t xml:space="preserve"> </w:t>
            </w:r>
            <w:r w:rsidRPr="00446F39">
              <w:rPr>
                <w:sz w:val="12"/>
              </w:rPr>
              <w:br/>
            </w:r>
            <w:r w:rsidRPr="007761B6">
              <w:t>to GreenFire class ID</w:t>
            </w:r>
          </w:p>
          <w:p w:rsidR="007761B6" w:rsidRPr="00446F39" w:rsidRDefault="007761B6" w:rsidP="00C725A9">
            <w:pPr>
              <w:pStyle w:val="Style1"/>
              <w:numPr>
                <w:ilvl w:val="0"/>
                <w:numId w:val="28"/>
              </w:numPr>
              <w:shd w:val="clear" w:color="auto" w:fill="CFDCF0" w:themeFill="text2" w:themeFillTint="33"/>
              <w:rPr>
                <w:color w:val="auto"/>
              </w:rPr>
            </w:pPr>
            <w:r w:rsidRPr="009D2EA6">
              <w:rPr>
                <w:color w:val="000000" w:themeColor="text1"/>
              </w:rPr>
              <w:t>orange fire</w:t>
            </w:r>
            <w:r w:rsidRPr="00446F39">
              <w:rPr>
                <w:b w:val="0"/>
                <w:color w:val="000000" w:themeColor="text1"/>
              </w:rPr>
              <w:t xml:space="preserve">: </w:t>
            </w:r>
            <w:r w:rsidRPr="009D2EA6">
              <w:rPr>
                <w:b w:val="0"/>
                <w:color w:val="000000" w:themeColor="text1"/>
                <w:highlight w:val="cyan"/>
              </w:rPr>
              <w:t>OrangeFire</w:t>
            </w:r>
            <w:r w:rsidR="00446F39">
              <w:rPr>
                <w:b w:val="0"/>
                <w:color w:val="000000" w:themeColor="text1"/>
              </w:rPr>
              <w:br/>
            </w:r>
            <w:r w:rsidR="00ED2E3B">
              <w:t>h</w:t>
            </w:r>
            <w:r w:rsidRPr="007761B6">
              <w:t>yperlink</w:t>
            </w:r>
            <w:r w:rsidRPr="00446F39">
              <w:rPr>
                <w:sz w:val="12"/>
              </w:rPr>
              <w:t xml:space="preserve"> </w:t>
            </w:r>
            <w:r w:rsidRPr="00446F39">
              <w:rPr>
                <w:sz w:val="12"/>
              </w:rPr>
              <w:br/>
            </w:r>
            <w:r w:rsidRPr="007761B6">
              <w:t xml:space="preserve">to </w:t>
            </w:r>
            <w:r>
              <w:t>OrangeFire</w:t>
            </w:r>
            <w:r w:rsidRPr="007761B6">
              <w:t xml:space="preserve"> class ID</w:t>
            </w:r>
          </w:p>
          <w:p w:rsidR="007761B6" w:rsidRPr="00446F39" w:rsidRDefault="007761B6" w:rsidP="00C725A9">
            <w:pPr>
              <w:pStyle w:val="Style1"/>
              <w:numPr>
                <w:ilvl w:val="0"/>
                <w:numId w:val="28"/>
              </w:numPr>
              <w:shd w:val="clear" w:color="auto" w:fill="CFDCF0" w:themeFill="text2" w:themeFillTint="33"/>
              <w:rPr>
                <w:color w:val="auto"/>
              </w:rPr>
            </w:pPr>
            <w:r w:rsidRPr="009D2EA6">
              <w:rPr>
                <w:color w:val="000000" w:themeColor="text1"/>
              </w:rPr>
              <w:t>red fire</w:t>
            </w:r>
            <w:r w:rsidRPr="00446F39">
              <w:rPr>
                <w:b w:val="0"/>
                <w:color w:val="000000" w:themeColor="text1"/>
              </w:rPr>
              <w:t xml:space="preserve">: </w:t>
            </w:r>
            <w:r w:rsidRPr="009D2EA6">
              <w:rPr>
                <w:b w:val="0"/>
                <w:color w:val="000000" w:themeColor="text1"/>
                <w:highlight w:val="cyan"/>
              </w:rPr>
              <w:t>RedFire</w:t>
            </w:r>
            <w:r w:rsidR="00446F39">
              <w:rPr>
                <w:b w:val="0"/>
                <w:color w:val="000000" w:themeColor="text1"/>
              </w:rPr>
              <w:br/>
            </w:r>
            <w:r w:rsidRPr="007761B6">
              <w:t>hyperlink</w:t>
            </w:r>
            <w:r w:rsidRPr="00446F39">
              <w:rPr>
                <w:sz w:val="12"/>
              </w:rPr>
              <w:t xml:space="preserve"> </w:t>
            </w:r>
            <w:r w:rsidRPr="00446F39">
              <w:rPr>
                <w:sz w:val="12"/>
              </w:rPr>
              <w:br/>
            </w:r>
            <w:r w:rsidRPr="007761B6">
              <w:t xml:space="preserve">to </w:t>
            </w:r>
            <w:r>
              <w:t>RedFire</w:t>
            </w:r>
            <w:r w:rsidRPr="007761B6">
              <w:t xml:space="preserve"> class ID</w:t>
            </w:r>
          </w:p>
          <w:p w:rsidR="007761B6" w:rsidRPr="000178BA" w:rsidRDefault="007761B6" w:rsidP="009D2EA6">
            <w:pPr>
              <w:rPr>
                <w:lang w:val="en-US"/>
              </w:rPr>
            </w:pPr>
          </w:p>
          <w:p w:rsidR="007761B6" w:rsidRPr="007761B6" w:rsidRDefault="007761B6" w:rsidP="00446F39">
            <w:pPr>
              <w:pStyle w:val="Style1"/>
              <w:shd w:val="clear" w:color="auto" w:fill="CFDCF0" w:themeFill="text2" w:themeFillTint="33"/>
            </w:pPr>
            <w:r w:rsidRPr="007761B6">
              <w:tab/>
              <w:t xml:space="preserve">      </w:t>
            </w:r>
            <w:r w:rsidRPr="007761B6">
              <w:rPr>
                <w:highlight w:val="lightGray"/>
              </w:rPr>
              <w:t>GreenFire</w:t>
            </w:r>
          </w:p>
          <w:p w:rsidR="007761B6" w:rsidRPr="00A63313" w:rsidRDefault="007761B6" w:rsidP="00446F39">
            <w:pPr>
              <w:pStyle w:val="Style1"/>
              <w:shd w:val="clear" w:color="auto" w:fill="CFDCF0" w:themeFill="text2" w:themeFillTint="33"/>
              <w:rPr>
                <w:rStyle w:val="gendoccodeCar"/>
                <w:rFonts w:asciiTheme="majorHAnsi" w:hAnsiTheme="majorHAnsi" w:cstheme="majorBidi"/>
                <w:b/>
                <w:bCs/>
              </w:rPr>
            </w:pPr>
            <w:r>
              <w:t xml:space="preserve">  </w:t>
            </w:r>
            <w:r w:rsidRPr="00410B2D">
              <w:t>bookmark</w:t>
            </w:r>
            <w:r w:rsidRPr="00410B2D">
              <w:rPr>
                <w:sz w:val="12"/>
              </w:rPr>
              <w:t xml:space="preserve"> </w:t>
            </w:r>
            <w:r w:rsidRPr="007761B6">
              <w:t xml:space="preserve">: GreenFire class </w:t>
            </w:r>
            <w:r w:rsidRPr="00A63313">
              <w:t xml:space="preserve"> ID</w:t>
            </w:r>
          </w:p>
          <w:p w:rsidR="007761B6" w:rsidRPr="000178BA" w:rsidRDefault="007761B6" w:rsidP="009D2EA6">
            <w:pPr>
              <w:rPr>
                <w:lang w:val="en-US"/>
              </w:rPr>
            </w:pPr>
          </w:p>
          <w:p w:rsidR="007761B6" w:rsidRPr="007761B6" w:rsidRDefault="007761B6" w:rsidP="00446F39">
            <w:pPr>
              <w:pStyle w:val="Style1"/>
              <w:shd w:val="clear" w:color="auto" w:fill="CFDCF0" w:themeFill="text2" w:themeFillTint="33"/>
            </w:pPr>
            <w:r w:rsidRPr="007761B6">
              <w:tab/>
            </w:r>
            <w:r w:rsidRPr="007761B6">
              <w:tab/>
            </w:r>
            <w:r w:rsidRPr="007761B6">
              <w:rPr>
                <w:highlight w:val="lightGray"/>
              </w:rPr>
              <w:t>OrangeFire</w:t>
            </w:r>
          </w:p>
          <w:p w:rsidR="007761B6" w:rsidRPr="00A63313" w:rsidRDefault="007761B6" w:rsidP="00446F39">
            <w:pPr>
              <w:pStyle w:val="Style1"/>
              <w:shd w:val="clear" w:color="auto" w:fill="CFDCF0" w:themeFill="text2" w:themeFillTint="33"/>
              <w:rPr>
                <w:rStyle w:val="gendoccodeCar"/>
                <w:rFonts w:asciiTheme="majorHAnsi" w:hAnsiTheme="majorHAnsi" w:cstheme="majorBidi"/>
                <w:b/>
                <w:bCs/>
              </w:rPr>
            </w:pPr>
            <w:r>
              <w:t xml:space="preserve">  </w:t>
            </w:r>
            <w:r w:rsidRPr="00410B2D">
              <w:t>bookmark</w:t>
            </w:r>
            <w:r w:rsidRPr="00410B2D">
              <w:rPr>
                <w:sz w:val="12"/>
              </w:rPr>
              <w:t xml:space="preserve"> </w:t>
            </w:r>
            <w:r w:rsidRPr="007761B6">
              <w:t>: OrangeF</w:t>
            </w:r>
            <w:r>
              <w:t>ire class</w:t>
            </w:r>
            <w:r w:rsidRPr="00A63313">
              <w:t xml:space="preserve">  ID</w:t>
            </w:r>
          </w:p>
          <w:p w:rsidR="007761B6" w:rsidRPr="000178BA" w:rsidRDefault="007761B6" w:rsidP="009D2EA6">
            <w:pPr>
              <w:rPr>
                <w:lang w:val="en-US"/>
              </w:rPr>
            </w:pPr>
          </w:p>
          <w:p w:rsidR="007761B6" w:rsidRPr="00410B2D" w:rsidRDefault="007761B6" w:rsidP="00446F39">
            <w:pPr>
              <w:pStyle w:val="Style1"/>
              <w:shd w:val="clear" w:color="auto" w:fill="CFDCF0" w:themeFill="text2" w:themeFillTint="33"/>
            </w:pPr>
            <w:r w:rsidRPr="00734E32">
              <w:tab/>
            </w:r>
            <w:r w:rsidRPr="00734E32">
              <w:tab/>
            </w:r>
            <w:r w:rsidRPr="007761B6">
              <w:rPr>
                <w:highlight w:val="lightGray"/>
              </w:rPr>
              <w:t>RedFire</w:t>
            </w:r>
          </w:p>
          <w:p w:rsidR="00410B2D" w:rsidRPr="007761B6" w:rsidRDefault="007761B6" w:rsidP="00446F39">
            <w:pPr>
              <w:pStyle w:val="Style1"/>
              <w:shd w:val="clear" w:color="auto" w:fill="CFDCF0" w:themeFill="text2" w:themeFillTint="33"/>
            </w:pPr>
            <w:r w:rsidRPr="00410B2D">
              <w:t xml:space="preserve">  </w:t>
            </w:r>
            <w:r>
              <w:t xml:space="preserve">  </w:t>
            </w:r>
            <w:r w:rsidRPr="00410B2D">
              <w:t>bookmark</w:t>
            </w:r>
            <w:r w:rsidRPr="00410B2D">
              <w:rPr>
                <w:sz w:val="12"/>
              </w:rPr>
              <w:t xml:space="preserve"> </w:t>
            </w:r>
            <w:r w:rsidRPr="00A63313">
              <w:t xml:space="preserve">: </w:t>
            </w:r>
            <w:r>
              <w:t xml:space="preserve"> RedFire class</w:t>
            </w:r>
            <w:r w:rsidRPr="00A63313">
              <w:t xml:space="preserve">  ID</w:t>
            </w:r>
          </w:p>
        </w:tc>
      </w:tr>
      <w:tr w:rsidR="00ED2E3B" w:rsidTr="00C16B47">
        <w:trPr>
          <w:cantSplit/>
          <w:trHeight w:val="1134"/>
        </w:trPr>
        <w:tc>
          <w:tcPr>
            <w:tcW w:w="541" w:type="dxa"/>
            <w:shd w:val="clear" w:color="auto" w:fill="7096D2" w:themeFill="text2" w:themeFillTint="99"/>
            <w:textDirection w:val="btLr"/>
            <w:vAlign w:val="center"/>
          </w:tcPr>
          <w:p w:rsidR="00ED2E3B" w:rsidRPr="00CC37D2" w:rsidRDefault="00ED2E3B" w:rsidP="0089461D">
            <w:pPr>
              <w:pStyle w:val="Paragraphedeliste"/>
              <w:ind w:left="473" w:right="113"/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Final output</w:t>
            </w:r>
          </w:p>
        </w:tc>
        <w:tc>
          <w:tcPr>
            <w:tcW w:w="9773" w:type="dxa"/>
            <w:gridSpan w:val="2"/>
          </w:tcPr>
          <w:p w:rsidR="00ED2E3B" w:rsidRPr="00F51F51" w:rsidRDefault="00ED2E3B" w:rsidP="00ED2E3B">
            <w:pPr>
              <w:pStyle w:val="Titre3"/>
              <w:numPr>
                <w:ilvl w:val="0"/>
                <w:numId w:val="0"/>
              </w:numPr>
              <w:tabs>
                <w:tab w:val="left" w:pos="142"/>
                <w:tab w:val="left" w:pos="426"/>
              </w:tabs>
              <w:spacing w:before="0"/>
              <w:ind w:left="720" w:hanging="720"/>
              <w:outlineLvl w:val="2"/>
              <w:rPr>
                <w:b w:val="0"/>
                <w:lang w:val="en-US"/>
              </w:rPr>
            </w:pPr>
            <w:r>
              <w:rPr>
                <w:lang w:eastAsia="fr-FR"/>
              </w:rPr>
              <w:tab/>
            </w:r>
            <w:r>
              <w:rPr>
                <w:lang w:eastAsia="fr-FR"/>
              </w:rPr>
              <w:tab/>
            </w:r>
          </w:p>
          <w:p w:rsidR="00ED2E3B" w:rsidRDefault="00ED2E3B" w:rsidP="009D2EA6">
            <w:pPr>
              <w:pStyle w:val="Style1"/>
              <w:ind w:left="1146"/>
            </w:pPr>
            <w:bookmarkStart w:id="695" w:name="_QE7VYFI4EeGqaIKQSWhWfA"/>
            <w:r>
              <w:t>GreenFire</w:t>
            </w:r>
            <w:bookmarkEnd w:id="695"/>
          </w:p>
          <w:p w:rsidR="00ED2E3B" w:rsidRDefault="00ED2E3B" w:rsidP="009D2EA6">
            <w:pPr>
              <w:pStyle w:val="Style1"/>
            </w:pPr>
            <w:r>
              <w:tab/>
            </w:r>
            <w:r>
              <w:tab/>
            </w:r>
            <w:bookmarkStart w:id="696" w:name="_RNDbEFI4EeGqaIKQSWhWfA"/>
            <w:r>
              <w:t>OrangeFire</w:t>
            </w:r>
            <w:bookmarkEnd w:id="696"/>
          </w:p>
          <w:p w:rsidR="00ED2E3B" w:rsidRDefault="00ED2E3B" w:rsidP="009D2EA6">
            <w:pPr>
              <w:pStyle w:val="Style1"/>
            </w:pPr>
            <w:r>
              <w:tab/>
            </w:r>
            <w:r>
              <w:tab/>
            </w:r>
            <w:bookmarkStart w:id="697" w:name="_OTFkUFI4EeGqaIKQSWhWfA"/>
            <w:r>
              <w:t>RedFire</w:t>
            </w:r>
            <w:bookmarkEnd w:id="697"/>
          </w:p>
          <w:p w:rsidR="00ED2E3B" w:rsidRDefault="00ED2E3B" w:rsidP="009D2EA6">
            <w:pPr>
              <w:pStyle w:val="Style1"/>
            </w:pPr>
            <w:r>
              <w:tab/>
            </w:r>
            <w:r>
              <w:tab/>
            </w:r>
            <w:bookmarkStart w:id="698" w:name="_Q57KcE2oEeGJ6-A7KP8eFQ"/>
            <w:r>
              <w:t>TrafficLight</w:t>
            </w:r>
            <w:bookmarkEnd w:id="698"/>
          </w:p>
          <w:p w:rsidR="00ED2E3B" w:rsidRPr="00AA407F" w:rsidRDefault="00ED2E3B" w:rsidP="00C725A9">
            <w:pPr>
              <w:pStyle w:val="Style1"/>
              <w:numPr>
                <w:ilvl w:val="0"/>
                <w:numId w:val="31"/>
              </w:numPr>
              <w:rPr>
                <w:color w:val="auto"/>
              </w:rPr>
            </w:pPr>
            <w:r w:rsidRPr="00AA407F">
              <w:rPr>
                <w:color w:val="auto"/>
              </w:rPr>
              <w:t xml:space="preserve">green fire: </w:t>
            </w:r>
            <w:r w:rsidR="00DD1D4E">
              <w:fldChar w:fldCharType="begin"/>
            </w:r>
            <w:r w:rsidR="00DD1D4E">
              <w:instrText xml:space="preserve"> HYPERLINK \l "_QE7VYFI4EeGqaIKQSWhWfA" </w:instrText>
            </w:r>
            <w:r w:rsidR="00DD1D4E">
              <w:fldChar w:fldCharType="separate"/>
            </w:r>
            <w:r w:rsidRPr="00AF55D2">
              <w:rPr>
                <w:rStyle w:val="Lienhypertexte"/>
                <w:b w:val="0"/>
              </w:rPr>
              <w:t>GreenFire</w:t>
            </w:r>
            <w:r w:rsidR="00DD1D4E">
              <w:rPr>
                <w:rStyle w:val="Lienhypertexte"/>
                <w:b w:val="0"/>
              </w:rPr>
              <w:fldChar w:fldCharType="end"/>
            </w:r>
          </w:p>
          <w:p w:rsidR="00ED2E3B" w:rsidRPr="00AA407F" w:rsidRDefault="00ED2E3B" w:rsidP="00C725A9">
            <w:pPr>
              <w:pStyle w:val="Style1"/>
              <w:numPr>
                <w:ilvl w:val="0"/>
                <w:numId w:val="31"/>
              </w:numPr>
              <w:rPr>
                <w:color w:val="auto"/>
              </w:rPr>
            </w:pPr>
            <w:r w:rsidRPr="00AA407F">
              <w:rPr>
                <w:color w:val="auto"/>
              </w:rPr>
              <w:t xml:space="preserve">orange fire: </w:t>
            </w:r>
            <w:r w:rsidR="00DD1D4E">
              <w:fldChar w:fldCharType="begin"/>
            </w:r>
            <w:r w:rsidR="00DD1D4E">
              <w:instrText xml:space="preserve"> HYPERLINK \l "_RNDbEFI4EeGqaIKQSWhWfA" </w:instrText>
            </w:r>
            <w:r w:rsidR="00DD1D4E">
              <w:fldChar w:fldCharType="separate"/>
            </w:r>
            <w:r w:rsidRPr="00AF55D2">
              <w:rPr>
                <w:rStyle w:val="Lienhypertexte"/>
                <w:b w:val="0"/>
              </w:rPr>
              <w:t>OrangeFire</w:t>
            </w:r>
            <w:r w:rsidR="00DD1D4E">
              <w:rPr>
                <w:rStyle w:val="Lienhypertexte"/>
                <w:b w:val="0"/>
              </w:rPr>
              <w:fldChar w:fldCharType="end"/>
            </w:r>
          </w:p>
          <w:p w:rsidR="00ED2E3B" w:rsidRPr="00AA407F" w:rsidRDefault="00ED2E3B" w:rsidP="00C725A9">
            <w:pPr>
              <w:pStyle w:val="Style1"/>
              <w:numPr>
                <w:ilvl w:val="0"/>
                <w:numId w:val="31"/>
              </w:numPr>
              <w:rPr>
                <w:color w:val="auto"/>
              </w:rPr>
            </w:pPr>
            <w:r w:rsidRPr="00AA407F">
              <w:rPr>
                <w:color w:val="auto"/>
              </w:rPr>
              <w:t xml:space="preserve">red fire: </w:t>
            </w:r>
            <w:r w:rsidR="00DD1D4E">
              <w:fldChar w:fldCharType="begin"/>
            </w:r>
            <w:r w:rsidR="00DD1D4E">
              <w:instrText xml:space="preserve"> HYPERLINK \l "_OTFkUFI4EeGqaIKQSWhWfA" </w:instrText>
            </w:r>
            <w:r w:rsidR="00DD1D4E">
              <w:fldChar w:fldCharType="separate"/>
            </w:r>
            <w:r w:rsidRPr="00AF55D2">
              <w:rPr>
                <w:rStyle w:val="Lienhypertexte"/>
                <w:b w:val="0"/>
              </w:rPr>
              <w:t>RedFire</w:t>
            </w:r>
            <w:r w:rsidR="00DD1D4E">
              <w:rPr>
                <w:rStyle w:val="Lienhypertexte"/>
                <w:b w:val="0"/>
              </w:rPr>
              <w:fldChar w:fldCharType="end"/>
            </w:r>
          </w:p>
          <w:p w:rsidR="00ED2E3B" w:rsidRPr="008E58CC" w:rsidRDefault="00ED2E3B" w:rsidP="004C2FBE">
            <w:pPr>
              <w:pStyle w:val="Retraitnormal"/>
              <w:ind w:left="0"/>
              <w:rPr>
                <w:lang w:eastAsia="fr-FR"/>
              </w:rPr>
            </w:pPr>
          </w:p>
        </w:tc>
      </w:tr>
    </w:tbl>
    <w:p w:rsidR="009633A7" w:rsidRPr="00CC37D2" w:rsidRDefault="009633A7" w:rsidP="009633A7">
      <w:pPr>
        <w:pStyle w:val="Titre2"/>
        <w:rPr>
          <w:lang w:val="en-US"/>
        </w:rPr>
      </w:pPr>
      <w:bookmarkStart w:id="699" w:name="_Rich_text_generation"/>
      <w:bookmarkStart w:id="700" w:name="_Toc404180656"/>
      <w:bookmarkStart w:id="701" w:name="_Toc458604866"/>
      <w:bookmarkEnd w:id="699"/>
      <w:r w:rsidRPr="00CC37D2">
        <w:rPr>
          <w:lang w:val="en-US"/>
        </w:rPr>
        <w:t>Rich text generation</w:t>
      </w:r>
      <w:bookmarkEnd w:id="700"/>
      <w:bookmarkEnd w:id="701"/>
    </w:p>
    <w:p w:rsidR="00010604" w:rsidRPr="003B4C70" w:rsidRDefault="003B4C70">
      <w:pPr>
        <w:jc w:val="both"/>
        <w:rPr>
          <w:lang w:val="en-US"/>
        </w:rPr>
        <w:pPrChange w:id="702" w:author="CELMER, JAN" w:date="2016-08-09T09:48:00Z">
          <w:pPr/>
        </w:pPrChange>
      </w:pPr>
      <w:r w:rsidRPr="003B4C70">
        <w:rPr>
          <w:rStyle w:val="gendoccodeCar"/>
        </w:rPr>
        <w:t>&lt;richText&gt;</w:t>
      </w:r>
      <w:r w:rsidRPr="003B4C70">
        <w:rPr>
          <w:lang w:val="en-US"/>
        </w:rPr>
        <w:t xml:space="preserve"> tag must be defined under a &lt;gendoc&gt; tag</w:t>
      </w:r>
      <w:r>
        <w:rPr>
          <w:lang w:val="en-US"/>
        </w:rPr>
        <w:t xml:space="preserve"> and </w:t>
      </w:r>
      <w:r w:rsidR="00010604" w:rsidRPr="003B4C70">
        <w:rPr>
          <w:lang w:val="en-US"/>
        </w:rPr>
        <w:t>allows to display</w:t>
      </w:r>
      <w:r>
        <w:rPr>
          <w:lang w:val="en-US"/>
        </w:rPr>
        <w:t xml:space="preserve"> rich text content (</w:t>
      </w:r>
      <w:r w:rsidR="00010604" w:rsidRPr="003B4C70">
        <w:rPr>
          <w:lang w:val="en-US"/>
        </w:rPr>
        <w:t xml:space="preserve">HTML </w:t>
      </w:r>
      <w:r>
        <w:rPr>
          <w:lang w:val="en-US"/>
        </w:rPr>
        <w:t>or RTF)</w:t>
      </w:r>
      <w:r w:rsidR="00010604" w:rsidRPr="003B4C70">
        <w:rPr>
          <w:lang w:val="en-US"/>
        </w:rPr>
        <w:t xml:space="preserve"> content</w:t>
      </w:r>
      <w:r>
        <w:rPr>
          <w:lang w:val="en-US"/>
        </w:rPr>
        <w:t xml:space="preserve"> inside the generated document.</w:t>
      </w:r>
    </w:p>
    <w:p w:rsidR="00010604" w:rsidRPr="003B4C70" w:rsidRDefault="003B4C70" w:rsidP="00010604">
      <w:pPr>
        <w:rPr>
          <w:lang w:val="en-US"/>
        </w:rPr>
      </w:pPr>
      <w:r w:rsidRPr="003B4C70">
        <w:rPr>
          <w:lang w:val="en-US"/>
        </w:rPr>
        <w:t>It can contain the followin</w:t>
      </w:r>
      <w:r>
        <w:rPr>
          <w:lang w:val="en-US"/>
        </w:rPr>
        <w:t>g</w:t>
      </w:r>
      <w:r w:rsidRPr="003B4C70">
        <w:rPr>
          <w:lang w:val="en-US"/>
        </w:rPr>
        <w:t xml:space="preserve"> attributes</w:t>
      </w:r>
      <w:r>
        <w:rPr>
          <w:lang w:val="en-US"/>
        </w:rPr>
        <w:t>:</w:t>
      </w:r>
    </w:p>
    <w:p w:rsidR="00010604" w:rsidRPr="003B4C70" w:rsidRDefault="00010604" w:rsidP="00C725A9">
      <w:pPr>
        <w:pStyle w:val="Paragraphedeliste"/>
        <w:numPr>
          <w:ilvl w:val="0"/>
          <w:numId w:val="23"/>
        </w:numPr>
        <w:rPr>
          <w:lang w:val="en-US"/>
        </w:rPr>
      </w:pPr>
      <w:r w:rsidRPr="000178BA">
        <w:rPr>
          <w:rStyle w:val="gendoccodeCar"/>
          <w:lang w:val="fr-FR"/>
        </w:rPr>
        <w:t>format</w:t>
      </w:r>
      <w:r w:rsidRPr="003B4C70">
        <w:t xml:space="preserve"> (optional) : describes file format (RTF, HTML). </w:t>
      </w:r>
      <w:r w:rsidR="003B4C70">
        <w:br/>
      </w:r>
      <w:r w:rsidRPr="003B4C70">
        <w:rPr>
          <w:lang w:val="en-US"/>
        </w:rPr>
        <w:t xml:space="preserve">Default value : HMTL. </w:t>
      </w:r>
    </w:p>
    <w:p w:rsidR="00955710" w:rsidRPr="00DD47A0" w:rsidRDefault="00010604" w:rsidP="00C725A9">
      <w:pPr>
        <w:pStyle w:val="Paragraphedeliste"/>
        <w:numPr>
          <w:ilvl w:val="0"/>
          <w:numId w:val="23"/>
        </w:numPr>
        <w:rPr>
          <w:lang w:val="en-US"/>
        </w:rPr>
      </w:pPr>
      <w:r w:rsidRPr="003B4C70">
        <w:rPr>
          <w:rStyle w:val="gendoccodeCar"/>
        </w:rPr>
        <w:t>filePath</w:t>
      </w:r>
      <w:r w:rsidRPr="003B4C70">
        <w:rPr>
          <w:lang w:val="en-US"/>
        </w:rPr>
        <w:t xml:space="preserve"> (optional) : full path of the rich text file to import </w:t>
      </w:r>
    </w:p>
    <w:p w:rsidR="00010604" w:rsidRPr="003B4C70" w:rsidRDefault="00010604" w:rsidP="00010604">
      <w:pPr>
        <w:rPr>
          <w:lang w:val="en-US"/>
        </w:rPr>
      </w:pPr>
      <w:r w:rsidRPr="003B4C70">
        <w:rPr>
          <w:lang w:val="en-US"/>
        </w:rPr>
        <w:t>Rich text content can come:</w:t>
      </w:r>
    </w:p>
    <w:p w:rsidR="00A432B1" w:rsidRDefault="00010604" w:rsidP="00C725A9">
      <w:pPr>
        <w:pStyle w:val="Paragraphedeliste"/>
        <w:numPr>
          <w:ilvl w:val="0"/>
          <w:numId w:val="24"/>
        </w:numPr>
        <w:rPr>
          <w:lang w:val="en-US"/>
        </w:rPr>
      </w:pPr>
      <w:r w:rsidRPr="003B4C70">
        <w:rPr>
          <w:lang w:val="en-US"/>
        </w:rPr>
        <w:t>from an external file</w:t>
      </w:r>
    </w:p>
    <w:p w:rsidR="00A432B1" w:rsidRPr="00A432B1" w:rsidRDefault="00A432B1" w:rsidP="00C725A9">
      <w:pPr>
        <w:pStyle w:val="Paragraphedeliste"/>
        <w:numPr>
          <w:ilvl w:val="1"/>
          <w:numId w:val="24"/>
        </w:numPr>
        <w:rPr>
          <w:lang w:val="en-US"/>
        </w:rPr>
      </w:pPr>
      <w:r w:rsidRPr="00A432B1">
        <w:rPr>
          <w:lang w:val="en-US"/>
        </w:rPr>
        <w:t>in HTML format :</w:t>
      </w:r>
    </w:p>
    <w:p w:rsidR="00010604" w:rsidRDefault="00010604" w:rsidP="001218D2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b w:val="0"/>
        </w:rPr>
      </w:pPr>
      <w:r w:rsidRPr="003B4C70">
        <w:rPr>
          <w:b w:val="0"/>
        </w:rPr>
        <w:t>&lt;</w:t>
      </w:r>
      <w:r w:rsidRPr="003B4C70">
        <w:t>richText</w:t>
      </w:r>
      <w:r w:rsidRPr="003B4C70">
        <w:rPr>
          <w:b w:val="0"/>
        </w:rPr>
        <w:t xml:space="preserve"> filePath=</w:t>
      </w:r>
      <w:r w:rsidR="00EB0397">
        <w:rPr>
          <w:b w:val="0"/>
        </w:rPr>
        <w:t>‘</w:t>
      </w:r>
      <w:r w:rsidRPr="003B4C70">
        <w:rPr>
          <w:b w:val="0"/>
        </w:rPr>
        <w:t>D:/file.html</w:t>
      </w:r>
      <w:r w:rsidR="00EB0397">
        <w:rPr>
          <w:b w:val="0"/>
        </w:rPr>
        <w:t>’</w:t>
      </w:r>
      <w:r w:rsidRPr="003B4C70">
        <w:rPr>
          <w:b w:val="0"/>
        </w:rPr>
        <w:t xml:space="preserve"> /&gt;</w:t>
      </w:r>
    </w:p>
    <w:p w:rsidR="00A432B1" w:rsidRPr="00A432B1" w:rsidRDefault="00A432B1" w:rsidP="00A432B1">
      <w:pPr>
        <w:ind w:left="708" w:firstLine="708"/>
        <w:rPr>
          <w:lang w:val="en-US"/>
        </w:rPr>
      </w:pPr>
      <w:r>
        <w:rPr>
          <w:lang w:val="en-US"/>
        </w:rPr>
        <w:t>equivalent to :</w:t>
      </w:r>
    </w:p>
    <w:p w:rsidR="00010604" w:rsidRPr="003B4C70" w:rsidRDefault="00010604" w:rsidP="001218D2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b w:val="0"/>
        </w:rPr>
      </w:pPr>
      <w:r w:rsidRPr="003B4C70">
        <w:rPr>
          <w:b w:val="0"/>
        </w:rPr>
        <w:t>&lt;</w:t>
      </w:r>
      <w:r w:rsidRPr="003B4C70">
        <w:t>richText</w:t>
      </w:r>
      <w:r w:rsidRPr="003B4C70">
        <w:rPr>
          <w:b w:val="0"/>
        </w:rPr>
        <w:t xml:space="preserve"> filePath=</w:t>
      </w:r>
      <w:r w:rsidR="00EB0397">
        <w:rPr>
          <w:b w:val="0"/>
        </w:rPr>
        <w:t>‘</w:t>
      </w:r>
      <w:r w:rsidRPr="003B4C70">
        <w:rPr>
          <w:b w:val="0"/>
        </w:rPr>
        <w:t>D:/file.html</w:t>
      </w:r>
      <w:r w:rsidR="00EB0397">
        <w:rPr>
          <w:b w:val="0"/>
        </w:rPr>
        <w:t>’</w:t>
      </w:r>
      <w:r w:rsidRPr="003B4C70">
        <w:rPr>
          <w:b w:val="0"/>
        </w:rPr>
        <w:t xml:space="preserve"> format=</w:t>
      </w:r>
      <w:r w:rsidR="00EB0397">
        <w:rPr>
          <w:b w:val="0"/>
        </w:rPr>
        <w:t>‘</w:t>
      </w:r>
      <w:r w:rsidRPr="003B4C70">
        <w:rPr>
          <w:b w:val="0"/>
        </w:rPr>
        <w:t>HTML</w:t>
      </w:r>
      <w:r w:rsidR="00EB0397">
        <w:rPr>
          <w:b w:val="0"/>
        </w:rPr>
        <w:t>’</w:t>
      </w:r>
      <w:r w:rsidRPr="003B4C70">
        <w:rPr>
          <w:b w:val="0"/>
        </w:rPr>
        <w:t>/&gt;</w:t>
      </w:r>
    </w:p>
    <w:p w:rsidR="00A432B1" w:rsidRDefault="00A432B1" w:rsidP="00A432B1">
      <w:pPr>
        <w:pStyle w:val="Paragraphedeliste"/>
        <w:ind w:left="1440"/>
        <w:rPr>
          <w:lang w:val="en-US"/>
        </w:rPr>
      </w:pPr>
    </w:p>
    <w:p w:rsidR="00A432B1" w:rsidRPr="00A432B1" w:rsidRDefault="00A432B1" w:rsidP="00C725A9">
      <w:pPr>
        <w:pStyle w:val="Paragraphedeliste"/>
        <w:numPr>
          <w:ilvl w:val="1"/>
          <w:numId w:val="24"/>
        </w:numPr>
        <w:rPr>
          <w:lang w:val="en-US"/>
        </w:rPr>
      </w:pPr>
      <w:r>
        <w:rPr>
          <w:lang w:val="en-US"/>
        </w:rPr>
        <w:t xml:space="preserve">in RTF format : </w:t>
      </w:r>
    </w:p>
    <w:p w:rsidR="00010604" w:rsidRPr="00955710" w:rsidRDefault="00010604" w:rsidP="00955710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b w:val="0"/>
        </w:rPr>
      </w:pPr>
      <w:r w:rsidRPr="003B4C70">
        <w:rPr>
          <w:b w:val="0"/>
        </w:rPr>
        <w:lastRenderedPageBreak/>
        <w:t>&lt;</w:t>
      </w:r>
      <w:r w:rsidRPr="003B4C70">
        <w:t>richText</w:t>
      </w:r>
      <w:r w:rsidRPr="003B4C70">
        <w:rPr>
          <w:b w:val="0"/>
        </w:rPr>
        <w:t xml:space="preserve"> filePath=</w:t>
      </w:r>
      <w:r w:rsidR="00EB0397">
        <w:rPr>
          <w:b w:val="0"/>
        </w:rPr>
        <w:t>‘</w:t>
      </w:r>
      <w:r w:rsidR="00955710">
        <w:rPr>
          <w:b w:val="0"/>
        </w:rPr>
        <w:t>D:/file.rtf</w:t>
      </w:r>
      <w:r w:rsidR="00EB0397">
        <w:rPr>
          <w:b w:val="0"/>
        </w:rPr>
        <w:t>’</w:t>
      </w:r>
      <w:r w:rsidR="00955710">
        <w:rPr>
          <w:b w:val="0"/>
        </w:rPr>
        <w:t xml:space="preserve"> format=</w:t>
      </w:r>
      <w:r w:rsidR="00EB0397">
        <w:rPr>
          <w:b w:val="0"/>
        </w:rPr>
        <w:t>‘</w:t>
      </w:r>
      <w:r w:rsidR="00955710">
        <w:rPr>
          <w:b w:val="0"/>
        </w:rPr>
        <w:t>RTF</w:t>
      </w:r>
      <w:r w:rsidR="00EB0397">
        <w:rPr>
          <w:b w:val="0"/>
        </w:rPr>
        <w:t>’</w:t>
      </w:r>
      <w:r w:rsidR="00955710">
        <w:rPr>
          <w:b w:val="0"/>
        </w:rPr>
        <w:t>/&gt;</w:t>
      </w:r>
    </w:p>
    <w:p w:rsidR="00955710" w:rsidRDefault="00955710" w:rsidP="00955710">
      <w:pPr>
        <w:pStyle w:val="Paragraphedeliste"/>
        <w:rPr>
          <w:lang w:val="en-US"/>
        </w:rPr>
      </w:pPr>
    </w:p>
    <w:p w:rsidR="00A432B1" w:rsidRPr="00A432B1" w:rsidRDefault="00010604" w:rsidP="00C725A9">
      <w:pPr>
        <w:pStyle w:val="Paragraphedeliste"/>
        <w:numPr>
          <w:ilvl w:val="0"/>
          <w:numId w:val="24"/>
        </w:numPr>
        <w:rPr>
          <w:rStyle w:val="gendoccodeCar"/>
          <w:rFonts w:asciiTheme="minorHAnsi" w:hAnsiTheme="minorHAnsi" w:cstheme="minorBidi"/>
          <w:b w:val="0"/>
          <w:bCs w:val="0"/>
        </w:rPr>
      </w:pPr>
      <w:r w:rsidRPr="003B4C70">
        <w:rPr>
          <w:lang w:val="en-US"/>
        </w:rPr>
        <w:t>from model content</w:t>
      </w:r>
      <w:r w:rsidR="00686205">
        <w:rPr>
          <w:lang w:val="en-US"/>
        </w:rPr>
        <w:t xml:space="preserve"> </w:t>
      </w:r>
    </w:p>
    <w:p w:rsidR="001218D2" w:rsidRPr="001218D2" w:rsidRDefault="00A432B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n-US"/>
        </w:rPr>
        <w:pPrChange w:id="703" w:author="CELMER, JAN" w:date="2016-08-09T09:49:00Z">
          <w:pPr>
            <w:pStyle w:val="Paragraphedeliste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</w:pPrChange>
      </w:pPr>
      <w:r>
        <w:rPr>
          <w:rFonts w:ascii="Open Sans" w:hAnsi="Open Sans" w:cs="Open Sans"/>
          <w:noProof/>
          <w:color w:val="0088CC"/>
          <w:sz w:val="21"/>
          <w:szCs w:val="21"/>
          <w:lang w:val="en-US"/>
        </w:rPr>
        <w:drawing>
          <wp:inline distT="0" distB="0" distL="0" distR="0" wp14:anchorId="66047C43" wp14:editId="552006BB">
            <wp:extent cx="237600" cy="237600"/>
            <wp:effectExtent l="0" t="0" r="0" b="0"/>
            <wp:docPr id="57" name="Image 57" descr="Gemoji image for :warni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Gemoji image for :warnin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00" cy="2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74C2">
        <w:rPr>
          <w:rStyle w:val="gendoccodeCar"/>
        </w:rPr>
        <w:t xml:space="preserve"> </w:t>
      </w:r>
      <w:r w:rsidRPr="00A432B1">
        <w:rPr>
          <w:rStyle w:val="gendoccodeCar"/>
        </w:rPr>
        <w:t>&lt;richText&gt;</w:t>
      </w:r>
      <w:r>
        <w:rPr>
          <w:lang w:val="en-US"/>
        </w:rPr>
        <w:t xml:space="preserve"> tag  must contain only the script to access the rich text content :</w:t>
      </w:r>
      <w:r>
        <w:rPr>
          <w:lang w:val="en-US"/>
        </w:rPr>
        <w:br/>
        <w:t xml:space="preserve"> no additional spaces or line breaks .</w:t>
      </w:r>
    </w:p>
    <w:p w:rsidR="005E274B" w:rsidRPr="005E274B" w:rsidRDefault="001218D2" w:rsidP="00FB7F38">
      <w:pPr>
        <w:rPr>
          <w:lang w:val="en-US"/>
        </w:rPr>
      </w:pPr>
      <w:r w:rsidRPr="005E274B">
        <w:rPr>
          <w:lang w:val="en-US"/>
        </w:rPr>
        <w:t xml:space="preserve">For example </w:t>
      </w:r>
      <w:r w:rsidR="00A432B1">
        <w:rPr>
          <w:lang w:val="en-US"/>
        </w:rPr>
        <w:t>for UML comment contents in</w:t>
      </w:r>
      <w:r w:rsidRPr="005E274B">
        <w:rPr>
          <w:lang w:val="en-US"/>
        </w:rPr>
        <w:t xml:space="preserve"> HTML format in the model</w:t>
      </w:r>
      <w:del w:id="704" w:author="CELMER, JAN" w:date="2016-08-09T09:49:00Z">
        <w:r w:rsidR="00A432B1" w:rsidDel="00EC491F">
          <w:rPr>
            <w:lang w:val="en-US"/>
          </w:rPr>
          <w:delText xml:space="preserve"> </w:delText>
        </w:r>
      </w:del>
      <w:r w:rsidR="00A432B1">
        <w:rPr>
          <w:lang w:val="en-US"/>
        </w:rPr>
        <w:t xml:space="preserve">: </w:t>
      </w:r>
    </w:p>
    <w:p w:rsidR="00010604" w:rsidRDefault="00010604" w:rsidP="001218D2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 w:rsidRPr="005E274B">
        <w:t xml:space="preserve">&lt;richText </w:t>
      </w:r>
      <w:r w:rsidRPr="001218D2">
        <w:rPr>
          <w:b w:val="0"/>
        </w:rPr>
        <w:t xml:space="preserve"> format=</w:t>
      </w:r>
      <w:r w:rsidR="00EB0397">
        <w:rPr>
          <w:b w:val="0"/>
        </w:rPr>
        <w:t>‘</w:t>
      </w:r>
      <w:r w:rsidRPr="001218D2">
        <w:rPr>
          <w:b w:val="0"/>
        </w:rPr>
        <w:t>HTML</w:t>
      </w:r>
      <w:r w:rsidR="00EB0397">
        <w:rPr>
          <w:b w:val="0"/>
        </w:rPr>
        <w:t>’</w:t>
      </w:r>
      <w:r w:rsidRPr="001218D2">
        <w:rPr>
          <w:b w:val="0"/>
        </w:rPr>
        <w:t>&gt;[</w:t>
      </w:r>
      <w:r w:rsidR="001218D2">
        <w:rPr>
          <w:b w:val="0"/>
        </w:rPr>
        <w:t>comment</w:t>
      </w:r>
      <w:r w:rsidRPr="001218D2">
        <w:rPr>
          <w:b w:val="0"/>
        </w:rPr>
        <w:t>.</w:t>
      </w:r>
      <w:r w:rsidR="001218D2">
        <w:rPr>
          <w:b w:val="0"/>
        </w:rPr>
        <w:t>_body</w:t>
      </w:r>
      <w:r w:rsidRPr="001218D2">
        <w:rPr>
          <w:b w:val="0"/>
        </w:rPr>
        <w:t>/]</w:t>
      </w:r>
      <w:r w:rsidRPr="005E274B">
        <w:t>&lt;/richText&gt;</w:t>
      </w:r>
    </w:p>
    <w:p w:rsidR="005E274B" w:rsidRPr="00A432B1" w:rsidRDefault="00305ECE" w:rsidP="00FB7F38">
      <w:pPr>
        <w:rPr>
          <w:lang w:val="en-US"/>
        </w:rPr>
      </w:pPr>
      <w:r>
        <w:rPr>
          <w:lang w:val="en-US"/>
        </w:rPr>
        <w:br/>
      </w:r>
      <w:r w:rsidR="00A432B1" w:rsidRPr="00A432B1">
        <w:rPr>
          <w:lang w:val="en-US"/>
        </w:rPr>
        <w:t>It is equivalent to</w:t>
      </w:r>
      <w:del w:id="705" w:author="CELMER, JAN" w:date="2016-08-09T09:49:00Z">
        <w:r w:rsidR="00A432B1" w:rsidRPr="00A432B1" w:rsidDel="00EC491F">
          <w:rPr>
            <w:lang w:val="en-US"/>
          </w:rPr>
          <w:delText> </w:delText>
        </w:r>
      </w:del>
      <w:r w:rsidR="00A432B1" w:rsidRPr="00A432B1">
        <w:rPr>
          <w:lang w:val="en-US"/>
        </w:rPr>
        <w:t>:</w:t>
      </w:r>
    </w:p>
    <w:p w:rsidR="00D574C2" w:rsidRPr="007E68F3" w:rsidRDefault="00010604" w:rsidP="007E68F3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b w:val="0"/>
        </w:rPr>
      </w:pPr>
      <w:r w:rsidRPr="005E274B">
        <w:t>&lt;richText&gt;</w:t>
      </w:r>
      <w:r w:rsidRPr="001218D2">
        <w:rPr>
          <w:b w:val="0"/>
        </w:rPr>
        <w:t>[</w:t>
      </w:r>
      <w:r w:rsidR="001218D2">
        <w:rPr>
          <w:b w:val="0"/>
        </w:rPr>
        <w:t>comment</w:t>
      </w:r>
      <w:r w:rsidR="001218D2" w:rsidRPr="001218D2">
        <w:rPr>
          <w:b w:val="0"/>
        </w:rPr>
        <w:t>.</w:t>
      </w:r>
      <w:r w:rsidR="001218D2">
        <w:rPr>
          <w:b w:val="0"/>
        </w:rPr>
        <w:t>_body</w:t>
      </w:r>
      <w:r w:rsidRPr="001218D2">
        <w:rPr>
          <w:b w:val="0"/>
        </w:rPr>
        <w:t>/]</w:t>
      </w:r>
      <w:r w:rsidRPr="005E274B">
        <w:t>&lt;/richText&gt;</w:t>
      </w:r>
    </w:p>
    <w:p w:rsidR="009633A7" w:rsidRDefault="009633A7" w:rsidP="009633A7">
      <w:pPr>
        <w:pStyle w:val="Titre2"/>
      </w:pPr>
      <w:bookmarkStart w:id="706" w:name="_Toc404180657"/>
      <w:del w:id="707" w:author="CELMER, JAN" w:date="2016-08-09T09:49:00Z">
        <w:r w:rsidRPr="001218D2" w:rsidDel="00EC491F">
          <w:rPr>
            <w:lang w:val="en-US"/>
          </w:rPr>
          <w:delText>Incl</w:delText>
        </w:r>
        <w:r w:rsidDel="00EC491F">
          <w:delText xml:space="preserve">usion </w:delText>
        </w:r>
      </w:del>
      <w:bookmarkStart w:id="708" w:name="_Toc458604867"/>
      <w:ins w:id="709" w:author="CELMER, JAN" w:date="2016-08-09T09:49:00Z">
        <w:r w:rsidR="00EC491F">
          <w:rPr>
            <w:lang w:val="en-US"/>
          </w:rPr>
          <w:t>Enclose</w:t>
        </w:r>
      </w:ins>
      <w:del w:id="710" w:author="CELMER, JAN" w:date="2016-08-09T09:49:00Z">
        <w:r w:rsidDel="00EC491F">
          <w:delText>of</w:delText>
        </w:r>
      </w:del>
      <w:ins w:id="711" w:author="CELMER, JAN" w:date="2016-08-09T09:49:00Z">
        <w:r w:rsidR="00EC491F">
          <w:t xml:space="preserve"> the</w:t>
        </w:r>
      </w:ins>
      <w:r>
        <w:t xml:space="preserve"> external document</w:t>
      </w:r>
      <w:bookmarkEnd w:id="706"/>
      <w:bookmarkEnd w:id="708"/>
      <w:r>
        <w:t xml:space="preserve"> </w:t>
      </w:r>
    </w:p>
    <w:p w:rsidR="00955710" w:rsidRDefault="00955710">
      <w:pPr>
        <w:jc w:val="both"/>
        <w:rPr>
          <w:rStyle w:val="gendoccodeCar"/>
        </w:rPr>
        <w:pPrChange w:id="712" w:author="CELMER, JAN" w:date="2016-08-09T09:50:00Z">
          <w:pPr/>
        </w:pPrChange>
      </w:pPr>
      <w:r w:rsidRPr="00955710">
        <w:rPr>
          <w:lang w:val="en-US"/>
        </w:rPr>
        <w:t xml:space="preserve">Gendoc offers the possibility of </w:t>
      </w:r>
      <w:r w:rsidR="004F6C76">
        <w:rPr>
          <w:lang w:val="en-US"/>
        </w:rPr>
        <w:t xml:space="preserve">importing the content of </w:t>
      </w:r>
      <w:r w:rsidRPr="00955710">
        <w:rPr>
          <w:lang w:val="en-US"/>
        </w:rPr>
        <w:t xml:space="preserve">an external document </w:t>
      </w:r>
      <w:r w:rsidR="004F6C76">
        <w:rPr>
          <w:lang w:val="en-US"/>
        </w:rPr>
        <w:t xml:space="preserve">inside output, </w:t>
      </w:r>
      <w:r w:rsidRPr="004F6C76">
        <w:rPr>
          <w:b/>
          <w:u w:val="single"/>
          <w:lang w:val="en-US"/>
        </w:rPr>
        <w:t xml:space="preserve">for Microsoft Word </w:t>
      </w:r>
      <w:r w:rsidR="004F6C76" w:rsidRPr="004F6C76">
        <w:rPr>
          <w:b/>
          <w:u w:val="single"/>
          <w:lang w:val="en-US"/>
        </w:rPr>
        <w:t xml:space="preserve"> templates only</w:t>
      </w:r>
      <w:r w:rsidR="004F6C76">
        <w:rPr>
          <w:lang w:val="en-US"/>
        </w:rPr>
        <w:t xml:space="preserve">, through tag </w:t>
      </w:r>
      <w:r w:rsidR="004F6C76" w:rsidRPr="004F6C76">
        <w:rPr>
          <w:rStyle w:val="gendoccodeCar"/>
        </w:rPr>
        <w:t>&lt;include&gt;</w:t>
      </w:r>
      <w:r w:rsidR="004F6C76">
        <w:rPr>
          <w:rStyle w:val="gendoccodeCar"/>
        </w:rPr>
        <w:t>.</w:t>
      </w:r>
    </w:p>
    <w:p w:rsidR="004F6C76" w:rsidRDefault="004F6C76">
      <w:pPr>
        <w:jc w:val="both"/>
        <w:rPr>
          <w:lang w:val="en-US"/>
        </w:rPr>
        <w:pPrChange w:id="713" w:author="CELMER, JAN" w:date="2016-08-09T09:50:00Z">
          <w:pPr/>
        </w:pPrChange>
      </w:pPr>
      <w:r>
        <w:rPr>
          <w:rStyle w:val="gendoccodeCar"/>
        </w:rPr>
        <w:t xml:space="preserve">&lt;include&gt; </w:t>
      </w:r>
      <w:r w:rsidRPr="004F6C76">
        <w:rPr>
          <w:lang w:val="en-US"/>
        </w:rPr>
        <w:t xml:space="preserve">tag must be contained in a </w:t>
      </w:r>
      <w:r w:rsidRPr="004F6C76">
        <w:rPr>
          <w:rStyle w:val="gendoccodeCar"/>
        </w:rPr>
        <w:t>&lt;gendoc&gt;</w:t>
      </w:r>
      <w:r w:rsidRPr="004F6C76">
        <w:rPr>
          <w:lang w:val="en-US"/>
        </w:rPr>
        <w:t xml:space="preserve"> tag.</w:t>
      </w:r>
    </w:p>
    <w:p w:rsidR="009C00CC" w:rsidRPr="009C00CC" w:rsidRDefault="004F6C76">
      <w:pPr>
        <w:jc w:val="both"/>
        <w:rPr>
          <w:rStyle w:val="gendoccodeCar"/>
          <w:rFonts w:asciiTheme="minorHAnsi" w:hAnsiTheme="minorHAnsi" w:cstheme="minorBidi"/>
          <w:b w:val="0"/>
          <w:bCs w:val="0"/>
        </w:rPr>
        <w:pPrChange w:id="714" w:author="CELMER, JAN" w:date="2016-08-09T09:50:00Z">
          <w:pPr/>
        </w:pPrChange>
      </w:pPr>
      <w:r>
        <w:rPr>
          <w:lang w:val="en-US"/>
        </w:rPr>
        <w:t xml:space="preserve">The absolute path of the file to be imported is defined in </w:t>
      </w:r>
      <w:r w:rsidRPr="004F6C76">
        <w:rPr>
          <w:rStyle w:val="gendoccodeCar"/>
        </w:rPr>
        <w:t>filePath</w:t>
      </w:r>
      <w:r>
        <w:rPr>
          <w:lang w:val="en-US"/>
        </w:rPr>
        <w:t xml:space="preserve"> attribute. The following file formats are supported</w:t>
      </w:r>
      <w:del w:id="715" w:author="CELMER, JAN" w:date="2016-08-09T09:49:00Z">
        <w:r w:rsidDel="00EC491F">
          <w:rPr>
            <w:lang w:val="en-US"/>
          </w:rPr>
          <w:delText xml:space="preserve"> </w:delText>
        </w:r>
      </w:del>
      <w:r>
        <w:rPr>
          <w:lang w:val="en-US"/>
        </w:rPr>
        <w:t xml:space="preserve">: </w:t>
      </w:r>
      <w:r w:rsidR="009C00CC">
        <w:rPr>
          <w:lang w:val="en-US"/>
        </w:rPr>
        <w:t xml:space="preserve"> docx, txt, html</w:t>
      </w:r>
      <w:ins w:id="716" w:author="CELMER, JAN" w:date="2016-08-09T10:01:00Z">
        <w:r w:rsidR="0019306E">
          <w:rPr>
            <w:lang w:val="en-US"/>
          </w:rPr>
          <w:t>.</w:t>
        </w:r>
      </w:ins>
    </w:p>
    <w:p w:rsidR="004F6C76" w:rsidRDefault="004F6C76" w:rsidP="009C00CC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FE3F0" w:themeFill="accent1" w:themeFillTint="33"/>
      </w:pPr>
      <w:r w:rsidRPr="004F6C76">
        <w:t xml:space="preserve">&lt;gendoc&gt; </w:t>
      </w:r>
    </w:p>
    <w:p w:rsidR="004F6C76" w:rsidRPr="004F6C76" w:rsidRDefault="004F6C76" w:rsidP="009C00CC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FE3F0" w:themeFill="accent1" w:themeFillTint="33"/>
        <w:ind w:firstLine="708"/>
      </w:pPr>
      <w:r w:rsidRPr="004F6C76">
        <w:t>&lt;include filePath=‘C:/</w:t>
      </w:r>
      <w:r w:rsidR="00673F8E">
        <w:t>myFolder</w:t>
      </w:r>
      <w:r w:rsidRPr="004F6C76">
        <w:t>/anotherFile.docx’/&gt;</w:t>
      </w:r>
    </w:p>
    <w:p w:rsidR="004F6C76" w:rsidRPr="004F6C76" w:rsidRDefault="004F6C76" w:rsidP="009C00CC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FE3F0" w:themeFill="accent1" w:themeFillTint="33"/>
        <w:rPr>
          <w:lang w:val="fr-FR"/>
        </w:rPr>
      </w:pPr>
      <w:r w:rsidRPr="004F6C76">
        <w:rPr>
          <w:lang w:val="fr-FR"/>
        </w:rPr>
        <w:t>&lt;/gendoc&gt;</w:t>
      </w:r>
    </w:p>
    <w:p w:rsidR="00955710" w:rsidRPr="00955710" w:rsidRDefault="00955710" w:rsidP="004B2454">
      <w:pPr>
        <w:rPr>
          <w:lang w:val="en-US"/>
        </w:rPr>
      </w:pPr>
    </w:p>
    <w:p w:rsidR="009633A7" w:rsidRDefault="009633A7" w:rsidP="009633A7">
      <w:pPr>
        <w:pStyle w:val="Titre2"/>
      </w:pPr>
      <w:bookmarkStart w:id="717" w:name="_Toc404180658"/>
      <w:bookmarkStart w:id="718" w:name="_Toc458604868"/>
      <w:r>
        <w:t>Formatting</w:t>
      </w:r>
      <w:bookmarkEnd w:id="717"/>
      <w:bookmarkEnd w:id="718"/>
    </w:p>
    <w:p w:rsidR="009633A7" w:rsidRDefault="004050DD" w:rsidP="009633A7">
      <w:pPr>
        <w:pStyle w:val="Titre3"/>
      </w:pPr>
      <w:bookmarkStart w:id="719" w:name="_Toc404180659"/>
      <w:bookmarkStart w:id="720" w:name="_Toc458604869"/>
      <w:r>
        <w:t>Removing</w:t>
      </w:r>
      <w:r w:rsidR="009633A7">
        <w:t xml:space="preserve"> extra lines</w:t>
      </w:r>
      <w:bookmarkEnd w:id="719"/>
      <w:bookmarkEnd w:id="720"/>
    </w:p>
    <w:p w:rsidR="00184088" w:rsidRDefault="00346922">
      <w:pPr>
        <w:jc w:val="both"/>
        <w:rPr>
          <w:lang w:val="en-US"/>
        </w:rPr>
        <w:pPrChange w:id="721" w:author="CELMER, JAN" w:date="2016-08-09T09:50:00Z">
          <w:pPr/>
        </w:pPrChange>
      </w:pPr>
      <w:r>
        <w:rPr>
          <w:lang w:val="en-US"/>
        </w:rPr>
        <w:t>All characters inside scripts are used for generation output</w:t>
      </w:r>
      <w:r w:rsidR="00636159">
        <w:rPr>
          <w:lang w:val="en-US"/>
        </w:rPr>
        <w:t xml:space="preserve">, including spaces, line breaks, </w:t>
      </w:r>
      <w:del w:id="722" w:author="CELMER, JAN" w:date="2016-08-09T09:50:00Z">
        <w:r w:rsidDel="00EC491F">
          <w:rPr>
            <w:lang w:val="en-US"/>
          </w:rPr>
          <w:delText xml:space="preserve"> </w:delText>
        </w:r>
      </w:del>
      <w:r w:rsidR="00636159">
        <w:rPr>
          <w:lang w:val="en-US"/>
        </w:rPr>
        <w:t xml:space="preserve">or carriage return characters. 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219"/>
        <w:gridCol w:w="2268"/>
        <w:gridCol w:w="2801"/>
      </w:tblGrid>
      <w:tr w:rsidR="00184088" w:rsidTr="00F33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184088" w:rsidRDefault="00184088" w:rsidP="00C16B47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2268" w:type="dxa"/>
          </w:tcPr>
          <w:p w:rsidR="00184088" w:rsidRDefault="00F33C6D" w:rsidP="00C16B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Actual output</w:t>
            </w:r>
          </w:p>
        </w:tc>
        <w:tc>
          <w:tcPr>
            <w:tcW w:w="2801" w:type="dxa"/>
          </w:tcPr>
          <w:p w:rsidR="00F33C6D" w:rsidRDefault="00F33C6D" w:rsidP="00F33C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Expected output</w:t>
            </w:r>
          </w:p>
        </w:tc>
      </w:tr>
      <w:tr w:rsidR="00184088" w:rsidRPr="003B5AFC" w:rsidTr="00C16B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184088" w:rsidRPr="00184088" w:rsidRDefault="00184088" w:rsidP="00C16B47">
            <w:pPr>
              <w:pStyle w:val="gendoccode"/>
              <w:rPr>
                <w:sz w:val="18"/>
              </w:rPr>
            </w:pPr>
            <w:r w:rsidRPr="00184088">
              <w:rPr>
                <w:sz w:val="18"/>
              </w:rPr>
              <w:t>&lt;gendoc&gt;¶</w:t>
            </w:r>
          </w:p>
          <w:p w:rsidR="00184088" w:rsidRPr="00184088" w:rsidRDefault="00184088" w:rsidP="00C16B47">
            <w:pPr>
              <w:pStyle w:val="gendoccode"/>
              <w:rPr>
                <w:sz w:val="18"/>
              </w:rPr>
            </w:pPr>
            <w:r w:rsidRPr="00184088">
              <w:rPr>
                <w:sz w:val="18"/>
                <w:lang w:val="en-GB"/>
              </w:rPr>
              <w:t>∙∙[for (p:Package|self.ownedElement-&gt;filter(Package)-&gt;sortedBy(name))]∙</w:t>
            </w: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[p.name/]</w:t>
            </w:r>
            <w:r w:rsidRPr="00184088">
              <w:rPr>
                <w:sz w:val="18"/>
                <w:lang w:val="en-US"/>
              </w:rPr>
              <w:t>∙</w:t>
            </w:r>
            <w:r w:rsidRPr="00184088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184088" w:rsidRPr="00184088" w:rsidRDefault="00184088" w:rsidP="00C16B47">
            <w:pPr>
              <w:pStyle w:val="gendoccode"/>
              <w:rPr>
                <w:sz w:val="18"/>
              </w:rPr>
            </w:pPr>
            <w:r w:rsidRPr="00184088">
              <w:rPr>
                <w:sz w:val="18"/>
                <w:lang w:val="en-GB"/>
              </w:rPr>
              <w:t>∙∙[/for]∙</w:t>
            </w: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pStyle w:val="gendoccode"/>
              <w:rPr>
                <w:sz w:val="18"/>
              </w:rPr>
            </w:pPr>
            <w:r w:rsidRPr="00184088">
              <w:rPr>
                <w:sz w:val="18"/>
              </w:rPr>
              <w:t>&lt;/gendoc&gt;¶</w:t>
            </w:r>
          </w:p>
          <w:p w:rsidR="00184088" w:rsidRPr="00184088" w:rsidRDefault="00184088" w:rsidP="00C16B47">
            <w:pPr>
              <w:pStyle w:val="gendoccode"/>
              <w:rPr>
                <w:sz w:val="18"/>
              </w:rPr>
            </w:pPr>
          </w:p>
        </w:tc>
        <w:tc>
          <w:tcPr>
            <w:tcW w:w="2268" w:type="dxa"/>
          </w:tcPr>
          <w:p w:rsidR="00184088" w:rsidRPr="00184088" w:rsidRDefault="00184088" w:rsidP="00C16B47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84088">
              <w:rPr>
                <w:sz w:val="18"/>
                <w:lang w:val="en-GB"/>
              </w:rPr>
              <w:t>∙∙∙</w:t>
            </w: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Allocations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184088" w:rsidRPr="00184088" w:rsidRDefault="00184088" w:rsidP="00C16B47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84088">
              <w:rPr>
                <w:sz w:val="18"/>
                <w:lang w:val="en-GB"/>
              </w:rPr>
              <w:t>∙∙∙</w:t>
            </w: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Context</w:t>
            </w:r>
            <w:r w:rsidRPr="00184088">
              <w:rPr>
                <w:sz w:val="18"/>
                <w:lang w:val="en-US"/>
              </w:rPr>
              <w:t>∙¶</w:t>
            </w:r>
          </w:p>
          <w:p w:rsidR="00184088" w:rsidRPr="00184088" w:rsidRDefault="00184088" w:rsidP="00C16B47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84088">
              <w:rPr>
                <w:sz w:val="18"/>
                <w:lang w:val="en-GB"/>
              </w:rPr>
              <w:t>∙∙∙</w:t>
            </w: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LogicalView</w:t>
            </w:r>
            <w:r w:rsidRPr="00184088">
              <w:rPr>
                <w:sz w:val="18"/>
                <w:lang w:val="en-US"/>
              </w:rPr>
              <w:t>∙¶</w:t>
            </w:r>
          </w:p>
          <w:p w:rsidR="00184088" w:rsidRPr="00184088" w:rsidRDefault="00184088" w:rsidP="00C16B47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84088">
              <w:rPr>
                <w:sz w:val="18"/>
                <w:lang w:val="en-GB"/>
              </w:rPr>
              <w:t>∙∙∙</w:t>
            </w: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PhysicalView</w:t>
            </w:r>
            <w:r w:rsidRPr="00184088">
              <w:rPr>
                <w:sz w:val="18"/>
                <w:lang w:val="en-US"/>
              </w:rPr>
              <w:t>∙¶</w:t>
            </w:r>
          </w:p>
          <w:p w:rsidR="00184088" w:rsidRPr="00184088" w:rsidRDefault="00184088" w:rsidP="00C16B47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84088">
              <w:rPr>
                <w:sz w:val="18"/>
                <w:lang w:val="en-GB"/>
              </w:rPr>
              <w:t>∙∙∙</w:t>
            </w: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UseCases</w:t>
            </w:r>
            <w:r w:rsidRPr="00184088">
              <w:rPr>
                <w:sz w:val="18"/>
                <w:lang w:val="en-US"/>
              </w:rPr>
              <w:t>∙¶</w:t>
            </w:r>
          </w:p>
          <w:p w:rsidR="00184088" w:rsidRPr="00184088" w:rsidRDefault="00184088" w:rsidP="00C16B47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84088">
              <w:rPr>
                <w:sz w:val="18"/>
                <w:lang w:val="en-GB"/>
              </w:rPr>
              <w:t>∙∙∙</w:t>
            </w: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84088">
              <w:rPr>
                <w:sz w:val="18"/>
              </w:rPr>
              <w:t>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lang w:val="en-US"/>
              </w:rPr>
            </w:pPr>
          </w:p>
        </w:tc>
        <w:tc>
          <w:tcPr>
            <w:tcW w:w="2801" w:type="dxa"/>
          </w:tcPr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Allocations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Context</w:t>
            </w:r>
            <w:r w:rsidRPr="00184088">
              <w:rPr>
                <w:sz w:val="18"/>
                <w:lang w:val="en-US"/>
              </w:rPr>
              <w:t>∙¶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LogicalView</w:t>
            </w:r>
            <w:r w:rsidRPr="00184088">
              <w:rPr>
                <w:sz w:val="18"/>
                <w:lang w:val="en-US"/>
              </w:rPr>
              <w:t>∙¶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PhysicalView</w:t>
            </w:r>
            <w:r w:rsidRPr="00184088">
              <w:rPr>
                <w:sz w:val="18"/>
                <w:lang w:val="en-US"/>
              </w:rPr>
              <w:t>∙¶</w:t>
            </w:r>
          </w:p>
          <w:p w:rsidR="00184088" w:rsidRPr="00184088" w:rsidRDefault="00184088" w:rsidP="00C16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UseCases</w:t>
            </w:r>
            <w:r w:rsidRPr="00184088">
              <w:rPr>
                <w:sz w:val="18"/>
                <w:lang w:val="en-US"/>
              </w:rPr>
              <w:t>∙¶</w:t>
            </w:r>
          </w:p>
        </w:tc>
      </w:tr>
    </w:tbl>
    <w:p w:rsidR="00184088" w:rsidRDefault="00184088" w:rsidP="00346922">
      <w:pPr>
        <w:rPr>
          <w:lang w:val="en-US"/>
        </w:rPr>
      </w:pPr>
    </w:p>
    <w:p w:rsidR="003E2907" w:rsidRDefault="00346922">
      <w:pPr>
        <w:jc w:val="both"/>
        <w:rPr>
          <w:lang w:val="en-US"/>
        </w:rPr>
        <w:pPrChange w:id="723" w:author="CELMER, JAN" w:date="2016-08-09T09:50:00Z">
          <w:pPr/>
        </w:pPrChange>
      </w:pPr>
      <w:r w:rsidRPr="00346922">
        <w:rPr>
          <w:rStyle w:val="gendoccodeCar"/>
        </w:rPr>
        <w:lastRenderedPageBreak/>
        <w:t>&lt;drop</w:t>
      </w:r>
      <w:r w:rsidR="00636159">
        <w:rPr>
          <w:rStyle w:val="gendoccodeCar"/>
        </w:rPr>
        <w:t>/</w:t>
      </w:r>
      <w:r w:rsidRPr="00346922">
        <w:rPr>
          <w:rStyle w:val="gendoccodeCar"/>
        </w:rPr>
        <w:t>&gt;</w:t>
      </w:r>
      <w:r w:rsidRPr="00346922">
        <w:rPr>
          <w:lang w:val="en-US"/>
        </w:rPr>
        <w:t xml:space="preserve"> </w:t>
      </w:r>
      <w:r w:rsidR="00636159">
        <w:rPr>
          <w:lang w:val="en-US"/>
        </w:rPr>
        <w:t xml:space="preserve">tag </w:t>
      </w:r>
      <w:r w:rsidRPr="00346922">
        <w:rPr>
          <w:lang w:val="en-US"/>
        </w:rPr>
        <w:t>allow</w:t>
      </w:r>
      <w:r w:rsidR="00636159">
        <w:rPr>
          <w:lang w:val="en-US"/>
        </w:rPr>
        <w:t>s to remove extra lines.</w:t>
      </w:r>
    </w:p>
    <w:p w:rsidR="00636159" w:rsidRDefault="00636159">
      <w:pPr>
        <w:jc w:val="both"/>
        <w:rPr>
          <w:lang w:val="en-US"/>
        </w:rPr>
        <w:pPrChange w:id="724" w:author="CELMER, JAN" w:date="2016-08-09T09:50:00Z">
          <w:pPr/>
        </w:pPrChange>
      </w:pPr>
      <w:r>
        <w:rPr>
          <w:lang w:val="en-US"/>
        </w:rPr>
        <w:t>Document g</w:t>
      </w:r>
      <w:r w:rsidRPr="00636159">
        <w:rPr>
          <w:lang w:val="en-US"/>
        </w:rPr>
        <w:t>eneration is internally performed in two steps and</w:t>
      </w:r>
      <w:r>
        <w:rPr>
          <w:rStyle w:val="gendoccodeCar"/>
        </w:rPr>
        <w:t xml:space="preserve"> </w:t>
      </w:r>
      <w:r w:rsidRPr="00346922">
        <w:rPr>
          <w:rStyle w:val="gendoccodeCar"/>
        </w:rPr>
        <w:t>&lt;drop</w:t>
      </w:r>
      <w:r>
        <w:rPr>
          <w:rStyle w:val="gendoccodeCar"/>
        </w:rPr>
        <w:t>/</w:t>
      </w:r>
      <w:r w:rsidRPr="00346922">
        <w:rPr>
          <w:rStyle w:val="gendoccodeCar"/>
        </w:rPr>
        <w:t>&gt;</w:t>
      </w:r>
      <w:r w:rsidRPr="00346922">
        <w:rPr>
          <w:lang w:val="en-US"/>
        </w:rPr>
        <w:t xml:space="preserve"> </w:t>
      </w:r>
      <w:r>
        <w:rPr>
          <w:lang w:val="en-US"/>
        </w:rPr>
        <w:t xml:space="preserve">tag removes the </w:t>
      </w:r>
      <w:r w:rsidRPr="00636159">
        <w:rPr>
          <w:b/>
          <w:u w:val="single"/>
          <w:lang w:val="en-US"/>
        </w:rPr>
        <w:t>WHOLE</w:t>
      </w:r>
      <w:r>
        <w:rPr>
          <w:lang w:val="en-US"/>
        </w:rPr>
        <w:t xml:space="preserve"> paragraph in which it is contained so it must be handled with care.</w:t>
      </w:r>
    </w:p>
    <w:p w:rsidR="00184088" w:rsidRDefault="00184088">
      <w:pPr>
        <w:jc w:val="both"/>
        <w:rPr>
          <w:lang w:val="en-US"/>
        </w:rPr>
        <w:pPrChange w:id="725" w:author="CELMER, JAN" w:date="2016-08-09T09:50:00Z">
          <w:pPr/>
        </w:pPrChange>
      </w:pPr>
      <w:r>
        <w:rPr>
          <w:lang w:val="en-US"/>
        </w:rPr>
        <w:t xml:space="preserve">First step is to </w:t>
      </w:r>
      <w:r w:rsidR="00CF1B05">
        <w:rPr>
          <w:lang w:val="en-US"/>
        </w:rPr>
        <w:t>analyze</w:t>
      </w:r>
      <w:r>
        <w:rPr>
          <w:lang w:val="en-US"/>
        </w:rPr>
        <w:t xml:space="preserve"> the lines </w:t>
      </w:r>
      <w:r w:rsidR="005B4B33">
        <w:rPr>
          <w:lang w:val="en-US"/>
        </w:rPr>
        <w:t>to</w:t>
      </w:r>
      <w:r>
        <w:rPr>
          <w:lang w:val="en-US"/>
        </w:rPr>
        <w:t xml:space="preserve"> get as output to understand where the extra lines come from in the template and where the </w:t>
      </w:r>
      <w:r w:rsidRPr="00184088">
        <w:rPr>
          <w:rStyle w:val="gendoccodeCar"/>
        </w:rPr>
        <w:t>&lt;drop/&gt;</w:t>
      </w:r>
      <w:r>
        <w:rPr>
          <w:lang w:val="en-US"/>
        </w:rPr>
        <w:t xml:space="preserve"> tags</w:t>
      </w:r>
      <w:r w:rsidR="00CF1B05">
        <w:rPr>
          <w:lang w:val="en-US"/>
        </w:rPr>
        <w:t xml:space="preserve"> should be located</w:t>
      </w:r>
      <w:r>
        <w:rPr>
          <w:lang w:val="en-US"/>
        </w:rPr>
        <w:t>.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219"/>
        <w:gridCol w:w="2977"/>
        <w:gridCol w:w="2092"/>
      </w:tblGrid>
      <w:tr w:rsidR="00184088" w:rsidRPr="00184088" w:rsidTr="00C16B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184088" w:rsidRPr="00184088" w:rsidRDefault="00184088" w:rsidP="003E2907">
            <w:pPr>
              <w:rPr>
                <w:lang w:val="en-US"/>
              </w:rPr>
            </w:pPr>
            <w:r w:rsidRPr="00184088">
              <w:rPr>
                <w:lang w:val="en-US"/>
              </w:rPr>
              <w:t>Template content</w:t>
            </w:r>
          </w:p>
        </w:tc>
        <w:tc>
          <w:tcPr>
            <w:tcW w:w="5069" w:type="dxa"/>
            <w:gridSpan w:val="2"/>
          </w:tcPr>
          <w:p w:rsidR="00184088" w:rsidRPr="00184088" w:rsidRDefault="00184088" w:rsidP="003E290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84088">
              <w:rPr>
                <w:lang w:val="en-US"/>
              </w:rPr>
              <w:t>Output</w:t>
            </w:r>
          </w:p>
        </w:tc>
      </w:tr>
      <w:tr w:rsidR="00346922" w:rsidRPr="00184088" w:rsidTr="00184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auto"/>
          </w:tcPr>
          <w:p w:rsidR="00346922" w:rsidRPr="00184088" w:rsidRDefault="00346922" w:rsidP="00C41B6F">
            <w:pPr>
              <w:pStyle w:val="gendoccode"/>
              <w:rPr>
                <w:sz w:val="18"/>
              </w:rPr>
            </w:pPr>
            <w:r w:rsidRPr="00184088">
              <w:rPr>
                <w:sz w:val="18"/>
              </w:rPr>
              <w:t>&lt;gendoc&gt;</w:t>
            </w:r>
            <w:r w:rsidRPr="00184088">
              <w:rPr>
                <w:sz w:val="18"/>
                <w:highlight w:val="cyan"/>
              </w:rPr>
              <w:t>¶</w:t>
            </w:r>
          </w:p>
          <w:p w:rsidR="00346922" w:rsidRPr="00184088" w:rsidRDefault="00346922" w:rsidP="00C41B6F">
            <w:pPr>
              <w:pStyle w:val="gendoccode"/>
              <w:rPr>
                <w:sz w:val="18"/>
              </w:rPr>
            </w:pPr>
            <w:r w:rsidRPr="00184088">
              <w:rPr>
                <w:sz w:val="18"/>
                <w:highlight w:val="yellow"/>
                <w:lang w:val="en-GB"/>
              </w:rPr>
              <w:t>∙∙</w:t>
            </w:r>
            <w:r w:rsidRPr="00184088">
              <w:rPr>
                <w:sz w:val="18"/>
                <w:lang w:val="en-GB"/>
              </w:rPr>
              <w:t>[for (p:Package|self.ownedElement-&gt;filter(Package)-&gt;sortedBy(name))]</w:t>
            </w:r>
            <w:r w:rsidRPr="00184088">
              <w:rPr>
                <w:sz w:val="18"/>
                <w:highlight w:val="green"/>
                <w:lang w:val="en-GB"/>
              </w:rPr>
              <w:t>∙</w:t>
            </w:r>
            <w:r w:rsidRPr="00184088">
              <w:rPr>
                <w:sz w:val="18"/>
                <w:highlight w:val="green"/>
              </w:rPr>
              <w:t>¶</w:t>
            </w:r>
          </w:p>
          <w:p w:rsidR="00346922" w:rsidRPr="00184088" w:rsidRDefault="00346922" w:rsidP="003B2744">
            <w:pPr>
              <w:shd w:val="clear" w:color="auto" w:fill="CFDCF0" w:themeFill="text2" w:themeFillTint="33"/>
              <w:rPr>
                <w:rFonts w:asciiTheme="minorHAnsi" w:hAnsiTheme="minorHAnsi"/>
                <w:sz w:val="18"/>
              </w:rPr>
            </w:pPr>
            <w:r w:rsidRPr="00184088">
              <w:rPr>
                <w:rFonts w:asciiTheme="minorHAnsi" w:hAnsiTheme="minorHAnsi"/>
                <w:sz w:val="18"/>
              </w:rPr>
              <w:t>[p.name/]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rFonts w:asciiTheme="minorHAnsi" w:hAnsiTheme="minorHAnsi"/>
                <w:sz w:val="18"/>
              </w:rPr>
              <w:t>¶</w:t>
            </w:r>
          </w:p>
          <w:p w:rsidR="00346922" w:rsidRPr="00184088" w:rsidRDefault="00346922" w:rsidP="00C41B6F">
            <w:pPr>
              <w:pStyle w:val="gendoccode"/>
              <w:rPr>
                <w:sz w:val="18"/>
              </w:rPr>
            </w:pPr>
            <w:r w:rsidRPr="00184088">
              <w:rPr>
                <w:sz w:val="18"/>
                <w:highlight w:val="magenta"/>
                <w:lang w:val="en-GB"/>
              </w:rPr>
              <w:t>∙∙</w:t>
            </w:r>
            <w:r w:rsidRPr="00184088">
              <w:rPr>
                <w:sz w:val="18"/>
                <w:lang w:val="en-GB"/>
              </w:rPr>
              <w:t>[/for]</w:t>
            </w:r>
            <w:r w:rsidRPr="00184088">
              <w:rPr>
                <w:sz w:val="18"/>
                <w:highlight w:val="red"/>
                <w:lang w:val="en-GB"/>
              </w:rPr>
              <w:t>∙</w:t>
            </w:r>
            <w:r w:rsidRPr="00184088">
              <w:rPr>
                <w:sz w:val="18"/>
                <w:highlight w:val="red"/>
              </w:rPr>
              <w:t>¶</w:t>
            </w:r>
          </w:p>
          <w:p w:rsidR="00346922" w:rsidRPr="00184088" w:rsidRDefault="00346922" w:rsidP="00C41B6F">
            <w:pPr>
              <w:pStyle w:val="gendoccode"/>
              <w:rPr>
                <w:sz w:val="18"/>
              </w:rPr>
            </w:pPr>
            <w:r w:rsidRPr="00184088">
              <w:rPr>
                <w:sz w:val="18"/>
              </w:rPr>
              <w:t>&lt;/gendoc&gt;</w:t>
            </w:r>
            <w:r w:rsidRPr="00184088">
              <w:rPr>
                <w:sz w:val="18"/>
                <w:highlight w:val="cyan"/>
              </w:rPr>
              <w:t>¶</w:t>
            </w:r>
          </w:p>
          <w:p w:rsidR="00346922" w:rsidRPr="00184088" w:rsidRDefault="00346922" w:rsidP="003E2907">
            <w:pPr>
              <w:pStyle w:val="gendoccode"/>
              <w:rPr>
                <w:sz w:val="18"/>
              </w:rPr>
            </w:pPr>
          </w:p>
        </w:tc>
        <w:tc>
          <w:tcPr>
            <w:tcW w:w="5069" w:type="dxa"/>
            <w:gridSpan w:val="2"/>
          </w:tcPr>
          <w:p w:rsidR="00346922" w:rsidRPr="00184088" w:rsidRDefault="00346922" w:rsidP="00C41B6F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84088">
              <w:rPr>
                <w:sz w:val="18"/>
                <w:highlight w:val="cyan"/>
              </w:rPr>
              <w:t>¶</w:t>
            </w:r>
          </w:p>
          <w:p w:rsidR="00346922" w:rsidRPr="00184088" w:rsidRDefault="00346922" w:rsidP="00C41B6F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84088">
              <w:rPr>
                <w:sz w:val="18"/>
                <w:highlight w:val="yellow"/>
                <w:lang w:val="en-GB"/>
              </w:rPr>
              <w:t>∙∙</w:t>
            </w:r>
            <w:r w:rsidRPr="00184088">
              <w:rPr>
                <w:sz w:val="18"/>
                <w:highlight w:val="green"/>
                <w:lang w:val="en-GB"/>
              </w:rPr>
              <w:t>∙</w:t>
            </w:r>
            <w:r w:rsidRPr="00184088">
              <w:rPr>
                <w:sz w:val="18"/>
                <w:highlight w:val="green"/>
              </w:rPr>
              <w:t>¶</w:t>
            </w:r>
          </w:p>
          <w:p w:rsidR="00346922" w:rsidRPr="00184088" w:rsidRDefault="00346922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Allocations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346922" w:rsidRPr="00184088" w:rsidRDefault="00346922" w:rsidP="00C41B6F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</w:rPr>
            </w:pPr>
            <w:r w:rsidRPr="00184088">
              <w:rPr>
                <w:sz w:val="18"/>
                <w:highlight w:val="magenta"/>
                <w:lang w:val="en-GB"/>
              </w:rPr>
              <w:t>∙∙</w:t>
            </w:r>
            <w:r w:rsidRPr="00184088">
              <w:rPr>
                <w:sz w:val="18"/>
                <w:highlight w:val="green"/>
                <w:lang w:val="en-GB"/>
              </w:rPr>
              <w:t>∙</w:t>
            </w:r>
            <w:r w:rsidRPr="00184088">
              <w:rPr>
                <w:sz w:val="18"/>
                <w:highlight w:val="green"/>
              </w:rPr>
              <w:t>¶</w:t>
            </w:r>
          </w:p>
          <w:p w:rsidR="00346922" w:rsidRPr="00184088" w:rsidRDefault="00346922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Context</w:t>
            </w:r>
            <w:r w:rsidRPr="00184088">
              <w:rPr>
                <w:sz w:val="18"/>
                <w:lang w:val="en-GB"/>
              </w:rPr>
              <w:t>∙</w:t>
            </w:r>
            <w:r w:rsidRPr="00326446">
              <w:rPr>
                <w:sz w:val="18"/>
                <w:lang w:val="en-US"/>
              </w:rPr>
              <w:t>¶</w:t>
            </w:r>
          </w:p>
          <w:p w:rsidR="00346922" w:rsidRPr="00184088" w:rsidRDefault="00346922" w:rsidP="00C41B6F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</w:rPr>
            </w:pPr>
            <w:r w:rsidRPr="00184088">
              <w:rPr>
                <w:sz w:val="18"/>
                <w:highlight w:val="magenta"/>
                <w:lang w:val="en-GB"/>
              </w:rPr>
              <w:t>∙∙</w:t>
            </w:r>
            <w:r w:rsidRPr="00184088">
              <w:rPr>
                <w:sz w:val="18"/>
                <w:highlight w:val="green"/>
                <w:lang w:val="en-GB"/>
              </w:rPr>
              <w:t>∙</w:t>
            </w:r>
            <w:r w:rsidRPr="00184088">
              <w:rPr>
                <w:sz w:val="18"/>
                <w:highlight w:val="green"/>
              </w:rPr>
              <w:t>¶</w:t>
            </w:r>
          </w:p>
          <w:p w:rsidR="00346922" w:rsidRPr="00184088" w:rsidRDefault="00346922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LogicalView</w:t>
            </w:r>
            <w:r w:rsidRPr="00184088">
              <w:rPr>
                <w:sz w:val="18"/>
                <w:lang w:val="en-GB"/>
              </w:rPr>
              <w:t>∙</w:t>
            </w:r>
            <w:r w:rsidRPr="00326446">
              <w:rPr>
                <w:sz w:val="18"/>
                <w:lang w:val="en-US"/>
              </w:rPr>
              <w:t>¶</w:t>
            </w:r>
          </w:p>
          <w:p w:rsidR="00346922" w:rsidRPr="00184088" w:rsidRDefault="00346922" w:rsidP="00C41B6F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</w:rPr>
            </w:pPr>
            <w:r w:rsidRPr="00184088">
              <w:rPr>
                <w:sz w:val="18"/>
                <w:highlight w:val="magenta"/>
                <w:lang w:val="en-GB"/>
              </w:rPr>
              <w:t>∙∙</w:t>
            </w:r>
            <w:r w:rsidRPr="00184088">
              <w:rPr>
                <w:sz w:val="18"/>
                <w:highlight w:val="green"/>
                <w:lang w:val="en-GB"/>
              </w:rPr>
              <w:t>∙</w:t>
            </w:r>
            <w:r w:rsidRPr="00184088">
              <w:rPr>
                <w:sz w:val="18"/>
                <w:highlight w:val="green"/>
              </w:rPr>
              <w:t>¶</w:t>
            </w:r>
          </w:p>
          <w:p w:rsidR="00346922" w:rsidRPr="00184088" w:rsidRDefault="00346922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PhysicalView</w:t>
            </w:r>
            <w:r w:rsidRPr="00184088">
              <w:rPr>
                <w:sz w:val="18"/>
                <w:lang w:val="en-GB"/>
              </w:rPr>
              <w:t>∙</w:t>
            </w:r>
            <w:r w:rsidRPr="00326446">
              <w:rPr>
                <w:sz w:val="18"/>
                <w:lang w:val="en-US"/>
              </w:rPr>
              <w:t>¶</w:t>
            </w:r>
          </w:p>
          <w:p w:rsidR="00346922" w:rsidRPr="00184088" w:rsidRDefault="00346922" w:rsidP="00C41B6F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</w:rPr>
            </w:pPr>
            <w:r w:rsidRPr="00184088">
              <w:rPr>
                <w:sz w:val="18"/>
                <w:highlight w:val="magenta"/>
                <w:lang w:val="en-GB"/>
              </w:rPr>
              <w:t>∙∙</w:t>
            </w:r>
            <w:r w:rsidRPr="00184088">
              <w:rPr>
                <w:sz w:val="18"/>
                <w:highlight w:val="green"/>
                <w:lang w:val="en-GB"/>
              </w:rPr>
              <w:t>∙</w:t>
            </w:r>
            <w:r w:rsidRPr="00184088">
              <w:rPr>
                <w:sz w:val="18"/>
                <w:highlight w:val="green"/>
              </w:rPr>
              <w:t>¶</w:t>
            </w:r>
          </w:p>
          <w:p w:rsidR="00346922" w:rsidRPr="00184088" w:rsidRDefault="00346922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UseCases</w:t>
            </w:r>
            <w:r w:rsidRPr="00184088">
              <w:rPr>
                <w:sz w:val="18"/>
                <w:lang w:val="en-GB"/>
              </w:rPr>
              <w:t>∙</w:t>
            </w:r>
            <w:r w:rsidRPr="00326446">
              <w:rPr>
                <w:sz w:val="18"/>
                <w:lang w:val="en-US"/>
              </w:rPr>
              <w:t>¶</w:t>
            </w:r>
          </w:p>
          <w:p w:rsidR="00346922" w:rsidRPr="00184088" w:rsidRDefault="00346922" w:rsidP="00C41B6F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red"/>
              </w:rPr>
            </w:pPr>
            <w:r w:rsidRPr="00184088">
              <w:rPr>
                <w:sz w:val="18"/>
                <w:highlight w:val="red"/>
                <w:lang w:val="en-GB"/>
              </w:rPr>
              <w:t>∙∙∙</w:t>
            </w:r>
            <w:r w:rsidRPr="00184088">
              <w:rPr>
                <w:sz w:val="18"/>
                <w:highlight w:val="red"/>
              </w:rPr>
              <w:t>¶</w:t>
            </w:r>
          </w:p>
          <w:p w:rsidR="00346922" w:rsidRPr="00184088" w:rsidRDefault="00346922" w:rsidP="00C41B6F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84088">
              <w:rPr>
                <w:sz w:val="18"/>
                <w:highlight w:val="cyan"/>
              </w:rPr>
              <w:t>¶</w:t>
            </w:r>
          </w:p>
          <w:p w:rsidR="00346922" w:rsidRPr="00184088" w:rsidRDefault="00346922" w:rsidP="006B45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</w:tc>
      </w:tr>
      <w:tr w:rsidR="00F80310" w:rsidRPr="00184088" w:rsidTr="00305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vMerge w:val="restart"/>
          </w:tcPr>
          <w:p w:rsidR="00305ECE" w:rsidRDefault="00305ECE" w:rsidP="003E2907">
            <w:pPr>
              <w:pStyle w:val="gendoccode"/>
              <w:rPr>
                <w:sz w:val="18"/>
              </w:rPr>
            </w:pPr>
          </w:p>
          <w:p w:rsidR="00305ECE" w:rsidRDefault="00305ECE" w:rsidP="003E2907">
            <w:pPr>
              <w:pStyle w:val="gendoccode"/>
              <w:rPr>
                <w:sz w:val="18"/>
              </w:rPr>
            </w:pPr>
          </w:p>
          <w:p w:rsidR="00F80310" w:rsidRPr="00184088" w:rsidRDefault="00F80310" w:rsidP="003E2907">
            <w:pPr>
              <w:pStyle w:val="gendoccode"/>
              <w:rPr>
                <w:sz w:val="18"/>
              </w:rPr>
            </w:pPr>
            <w:r w:rsidRPr="00184088">
              <w:rPr>
                <w:sz w:val="18"/>
              </w:rPr>
              <w:t>&lt;gendoc&gt;</w:t>
            </w:r>
            <w:r>
              <w:rPr>
                <w:sz w:val="18"/>
                <w:highlight w:val="cyan"/>
              </w:rPr>
              <w:t>&lt;drop/&gt;</w:t>
            </w:r>
            <w:r w:rsidRPr="00184088">
              <w:rPr>
                <w:sz w:val="18"/>
                <w:highlight w:val="cyan"/>
              </w:rPr>
              <w:t>¶</w:t>
            </w:r>
          </w:p>
          <w:p w:rsidR="00F80310" w:rsidRPr="00184088" w:rsidRDefault="00F80310" w:rsidP="00184088">
            <w:pPr>
              <w:pStyle w:val="gendoccode"/>
              <w:rPr>
                <w:b/>
                <w:sz w:val="18"/>
                <w:highlight w:val="green"/>
              </w:rPr>
            </w:pPr>
            <w:r w:rsidRPr="00184088">
              <w:rPr>
                <w:sz w:val="18"/>
                <w:highlight w:val="yellow"/>
                <w:lang w:val="en-GB"/>
              </w:rPr>
              <w:t>∙∙</w:t>
            </w:r>
            <w:r w:rsidRPr="00184088">
              <w:rPr>
                <w:sz w:val="18"/>
                <w:lang w:val="en-GB"/>
              </w:rPr>
              <w:t>[for (p:Package|self.ownedElement-&gt;filter(Package)-&gt;sortedBy(name))]</w:t>
            </w:r>
            <w:r w:rsidRPr="00184088">
              <w:rPr>
                <w:sz w:val="18"/>
                <w:highlight w:val="green"/>
                <w:lang w:val="en-GB"/>
              </w:rPr>
              <w:t xml:space="preserve"> ∙</w:t>
            </w:r>
            <w:r>
              <w:rPr>
                <w:sz w:val="18"/>
                <w:highlight w:val="green"/>
                <w:lang w:val="en-GB"/>
              </w:rPr>
              <w:t>&lt;drop/&gt;</w:t>
            </w:r>
            <w:r w:rsidRPr="00184088">
              <w:rPr>
                <w:sz w:val="18"/>
                <w:highlight w:val="green"/>
              </w:rPr>
              <w:t>¶</w:t>
            </w:r>
          </w:p>
          <w:p w:rsidR="00F80310" w:rsidRPr="00184088" w:rsidRDefault="00F80310" w:rsidP="003E2907">
            <w:pPr>
              <w:pStyle w:val="gendoccode"/>
              <w:rPr>
                <w:sz w:val="18"/>
              </w:rPr>
            </w:pPr>
          </w:p>
          <w:p w:rsidR="00F80310" w:rsidRPr="00184088" w:rsidRDefault="00F80310" w:rsidP="003B2744">
            <w:pPr>
              <w:shd w:val="clear" w:color="auto" w:fill="CFDCF0" w:themeFill="text2" w:themeFillTint="33"/>
              <w:rPr>
                <w:rFonts w:asciiTheme="minorHAnsi" w:hAnsiTheme="minorHAnsi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 xml:space="preserve"> [p.name/] ¶</w:t>
            </w:r>
          </w:p>
          <w:p w:rsidR="00F80310" w:rsidRPr="00184088" w:rsidRDefault="00F80310" w:rsidP="00535228">
            <w:pPr>
              <w:pStyle w:val="gendoccode"/>
              <w:rPr>
                <w:sz w:val="18"/>
              </w:rPr>
            </w:pPr>
            <w:r w:rsidRPr="00184088">
              <w:rPr>
                <w:sz w:val="18"/>
                <w:highlight w:val="magenta"/>
                <w:lang w:val="en-GB"/>
              </w:rPr>
              <w:t>∙∙</w:t>
            </w:r>
            <w:r w:rsidRPr="00184088">
              <w:rPr>
                <w:sz w:val="18"/>
                <w:lang w:val="en-GB"/>
              </w:rPr>
              <w:t>[/for]</w:t>
            </w:r>
            <w:r w:rsidRPr="00184088">
              <w:rPr>
                <w:sz w:val="18"/>
                <w:highlight w:val="red"/>
                <w:lang w:val="en-GB"/>
              </w:rPr>
              <w:t xml:space="preserve"> </w:t>
            </w:r>
            <w:r>
              <w:rPr>
                <w:sz w:val="18"/>
                <w:highlight w:val="red"/>
                <w:lang w:val="en-GB"/>
              </w:rPr>
              <w:t xml:space="preserve"> </w:t>
            </w:r>
            <w:r w:rsidRPr="00184088">
              <w:rPr>
                <w:sz w:val="18"/>
                <w:highlight w:val="red"/>
                <w:lang w:val="en-GB"/>
              </w:rPr>
              <w:t>∙</w:t>
            </w:r>
            <w:r>
              <w:rPr>
                <w:sz w:val="18"/>
                <w:highlight w:val="red"/>
                <w:lang w:val="en-GB"/>
              </w:rPr>
              <w:t>&lt;drop/&gt;</w:t>
            </w:r>
            <w:r w:rsidRPr="00184088">
              <w:rPr>
                <w:sz w:val="18"/>
                <w:highlight w:val="red"/>
              </w:rPr>
              <w:t>¶</w:t>
            </w:r>
          </w:p>
          <w:p w:rsidR="00F80310" w:rsidRPr="00184088" w:rsidRDefault="00F80310" w:rsidP="0068555F">
            <w:pPr>
              <w:pStyle w:val="gendoccode"/>
              <w:rPr>
                <w:sz w:val="18"/>
              </w:rPr>
            </w:pPr>
            <w:r w:rsidRPr="00184088">
              <w:rPr>
                <w:sz w:val="18"/>
              </w:rPr>
              <w:t>&lt;/gendoc&gt;</w:t>
            </w:r>
            <w:r>
              <w:rPr>
                <w:sz w:val="18"/>
                <w:highlight w:val="cyan"/>
              </w:rPr>
              <w:t>&lt;drop/&gt;</w:t>
            </w:r>
            <w:r w:rsidRPr="00184088">
              <w:rPr>
                <w:sz w:val="18"/>
                <w:highlight w:val="cyan"/>
              </w:rPr>
              <w:t>¶</w:t>
            </w:r>
          </w:p>
        </w:tc>
        <w:tc>
          <w:tcPr>
            <w:tcW w:w="2977" w:type="dxa"/>
            <w:shd w:val="clear" w:color="auto" w:fill="7096D2" w:themeFill="text2" w:themeFillTint="99"/>
          </w:tcPr>
          <w:p w:rsidR="00F80310" w:rsidRPr="00305ECE" w:rsidRDefault="00305ECE" w:rsidP="00305E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  <w:highlight w:val="cyan"/>
                <w:lang w:val="en-US"/>
              </w:rPr>
            </w:pPr>
            <w:r>
              <w:rPr>
                <w:rFonts w:asciiTheme="minorHAnsi" w:hAnsiTheme="minorHAnsi"/>
                <w:color w:val="FFFFFF" w:themeColor="background1"/>
                <w:lang w:val="en-US"/>
              </w:rPr>
              <w:t>before &lt;drop/&gt; handling</w:t>
            </w:r>
          </w:p>
        </w:tc>
        <w:tc>
          <w:tcPr>
            <w:tcW w:w="2092" w:type="dxa"/>
            <w:shd w:val="clear" w:color="auto" w:fill="7096D2" w:themeFill="text2" w:themeFillTint="99"/>
          </w:tcPr>
          <w:p w:rsidR="00F80310" w:rsidRPr="00305ECE" w:rsidRDefault="00F80310" w:rsidP="001840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lang w:val="en-US"/>
              </w:rPr>
            </w:pPr>
            <w:r w:rsidRPr="00305ECE">
              <w:rPr>
                <w:rFonts w:asciiTheme="minorHAnsi" w:hAnsiTheme="minorHAnsi"/>
                <w:color w:val="FFFFFF" w:themeColor="background1"/>
                <w:lang w:val="en-US"/>
              </w:rPr>
              <w:t>Final output</w:t>
            </w:r>
          </w:p>
        </w:tc>
      </w:tr>
      <w:tr w:rsidR="00F80310" w:rsidRPr="003B5AFC" w:rsidTr="00305E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vMerge/>
          </w:tcPr>
          <w:p w:rsidR="00F80310" w:rsidRPr="00184088" w:rsidRDefault="00F80310" w:rsidP="0068555F">
            <w:pPr>
              <w:pStyle w:val="gendoccode"/>
              <w:rPr>
                <w:sz w:val="18"/>
              </w:rPr>
            </w:pPr>
          </w:p>
        </w:tc>
        <w:tc>
          <w:tcPr>
            <w:tcW w:w="2977" w:type="dxa"/>
          </w:tcPr>
          <w:p w:rsidR="00F80310" w:rsidRPr="00326446" w:rsidRDefault="00F80310" w:rsidP="00346922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lang w:val="fr-FR"/>
              </w:rPr>
            </w:pPr>
            <w:r w:rsidRPr="00326446">
              <w:rPr>
                <w:sz w:val="18"/>
                <w:highlight w:val="cyan"/>
                <w:lang w:val="fr-FR"/>
              </w:rPr>
              <w:t>&lt;drop/&gt;¶</w:t>
            </w:r>
          </w:p>
          <w:p w:rsidR="00F80310" w:rsidRPr="00326446" w:rsidRDefault="00F80310" w:rsidP="00346922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lang w:val="fr-FR"/>
              </w:rPr>
            </w:pPr>
            <w:r w:rsidRPr="00326446">
              <w:rPr>
                <w:sz w:val="18"/>
                <w:highlight w:val="yellow"/>
                <w:lang w:val="fr-FR"/>
              </w:rPr>
              <w:t>∙∙</w:t>
            </w:r>
            <w:r w:rsidRPr="00326446">
              <w:rPr>
                <w:sz w:val="18"/>
                <w:highlight w:val="green"/>
                <w:lang w:val="fr-FR"/>
              </w:rPr>
              <w:t>∙&lt;drop/&gt;¶</w:t>
            </w:r>
          </w:p>
          <w:p w:rsidR="00F80310" w:rsidRPr="00326446" w:rsidRDefault="00F80310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</w:rPr>
            </w:pPr>
            <w:r w:rsidRPr="00326446">
              <w:rPr>
                <w:rFonts w:asciiTheme="minorHAnsi" w:hAnsiTheme="minorHAnsi"/>
                <w:sz w:val="18"/>
              </w:rPr>
              <w:t>Allocations</w:t>
            </w:r>
            <w:r w:rsidRPr="00326446">
              <w:rPr>
                <w:sz w:val="18"/>
              </w:rPr>
              <w:t>∙¶</w:t>
            </w:r>
          </w:p>
          <w:p w:rsidR="00F80310" w:rsidRPr="00326446" w:rsidRDefault="00F80310" w:rsidP="00346922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val="fr-FR"/>
              </w:rPr>
            </w:pPr>
            <w:r w:rsidRPr="00326446">
              <w:rPr>
                <w:sz w:val="18"/>
                <w:highlight w:val="magenta"/>
                <w:lang w:val="fr-FR"/>
              </w:rPr>
              <w:t>∙∙</w:t>
            </w:r>
            <w:r w:rsidRPr="00326446">
              <w:rPr>
                <w:sz w:val="18"/>
                <w:highlight w:val="green"/>
                <w:lang w:val="fr-FR"/>
              </w:rPr>
              <w:t>∙&lt;drop/&gt;¶</w:t>
            </w:r>
          </w:p>
          <w:p w:rsidR="00F80310" w:rsidRPr="00326446" w:rsidRDefault="00F80310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</w:rPr>
            </w:pPr>
            <w:r w:rsidRPr="00326446">
              <w:rPr>
                <w:rFonts w:asciiTheme="minorHAnsi" w:hAnsiTheme="minorHAnsi"/>
                <w:sz w:val="18"/>
              </w:rPr>
              <w:t>Context</w:t>
            </w:r>
            <w:r w:rsidRPr="00326446">
              <w:rPr>
                <w:sz w:val="18"/>
              </w:rPr>
              <w:t>∙¶</w:t>
            </w:r>
          </w:p>
          <w:p w:rsidR="00F80310" w:rsidRPr="00326446" w:rsidRDefault="00F80310" w:rsidP="00346922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val="fr-FR"/>
              </w:rPr>
            </w:pPr>
            <w:r w:rsidRPr="00326446">
              <w:rPr>
                <w:sz w:val="18"/>
                <w:highlight w:val="magenta"/>
                <w:lang w:val="fr-FR"/>
              </w:rPr>
              <w:t>∙∙</w:t>
            </w:r>
            <w:r w:rsidRPr="00326446">
              <w:rPr>
                <w:sz w:val="18"/>
                <w:highlight w:val="green"/>
                <w:lang w:val="fr-FR"/>
              </w:rPr>
              <w:t>∙&lt;drop/&gt;¶</w:t>
            </w:r>
          </w:p>
          <w:p w:rsidR="00F80310" w:rsidRPr="00326446" w:rsidRDefault="00F80310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</w:rPr>
            </w:pPr>
            <w:r w:rsidRPr="00326446">
              <w:rPr>
                <w:rFonts w:asciiTheme="minorHAnsi" w:hAnsiTheme="minorHAnsi"/>
                <w:sz w:val="18"/>
              </w:rPr>
              <w:t>LogicalView</w:t>
            </w:r>
            <w:r w:rsidRPr="00326446">
              <w:rPr>
                <w:sz w:val="18"/>
              </w:rPr>
              <w:t>∙¶</w:t>
            </w:r>
          </w:p>
          <w:p w:rsidR="00F80310" w:rsidRPr="00326446" w:rsidRDefault="00F80310" w:rsidP="00346922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val="fr-FR"/>
              </w:rPr>
            </w:pPr>
            <w:r w:rsidRPr="00326446">
              <w:rPr>
                <w:sz w:val="18"/>
                <w:highlight w:val="magenta"/>
                <w:lang w:val="fr-FR"/>
              </w:rPr>
              <w:t>∙∙</w:t>
            </w:r>
            <w:r w:rsidRPr="00326446">
              <w:rPr>
                <w:sz w:val="18"/>
                <w:highlight w:val="green"/>
                <w:lang w:val="fr-FR"/>
              </w:rPr>
              <w:t>∙&lt;drop/&gt;¶</w:t>
            </w:r>
          </w:p>
          <w:p w:rsidR="00F80310" w:rsidRPr="00326446" w:rsidRDefault="00F80310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</w:rPr>
            </w:pPr>
            <w:r w:rsidRPr="00326446">
              <w:rPr>
                <w:rFonts w:asciiTheme="minorHAnsi" w:hAnsiTheme="minorHAnsi"/>
                <w:sz w:val="18"/>
              </w:rPr>
              <w:t>PhysicalView</w:t>
            </w:r>
            <w:r w:rsidRPr="00326446">
              <w:rPr>
                <w:sz w:val="18"/>
              </w:rPr>
              <w:t>∙¶</w:t>
            </w:r>
          </w:p>
          <w:p w:rsidR="00F80310" w:rsidRPr="00326446" w:rsidRDefault="00F80310" w:rsidP="00346922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val="fr-FR"/>
              </w:rPr>
            </w:pPr>
            <w:r w:rsidRPr="00326446">
              <w:rPr>
                <w:sz w:val="18"/>
                <w:highlight w:val="magenta"/>
                <w:lang w:val="fr-FR"/>
              </w:rPr>
              <w:t>∙∙</w:t>
            </w:r>
            <w:r w:rsidRPr="00326446">
              <w:rPr>
                <w:sz w:val="18"/>
                <w:highlight w:val="green"/>
                <w:lang w:val="fr-FR"/>
              </w:rPr>
              <w:t>∙&lt;drop/&gt;¶</w:t>
            </w:r>
          </w:p>
          <w:p w:rsidR="00F80310" w:rsidRPr="00184088" w:rsidRDefault="00F80310" w:rsidP="003B2744">
            <w:pPr>
              <w:shd w:val="clear" w:color="auto" w:fill="CFDCF0" w:themeFill="text2" w:themeFillTin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UseCases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F80310" w:rsidRPr="00184088" w:rsidRDefault="00F80310" w:rsidP="00346922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red"/>
              </w:rPr>
            </w:pPr>
            <w:r w:rsidRPr="00184088">
              <w:rPr>
                <w:sz w:val="18"/>
                <w:highlight w:val="red"/>
                <w:lang w:val="en-GB"/>
              </w:rPr>
              <w:t>∙∙∙</w:t>
            </w:r>
            <w:r>
              <w:rPr>
                <w:sz w:val="18"/>
                <w:highlight w:val="red"/>
                <w:lang w:val="en-GB"/>
              </w:rPr>
              <w:t>&lt;drop/&gt;</w:t>
            </w:r>
            <w:r w:rsidRPr="00184088">
              <w:rPr>
                <w:sz w:val="18"/>
                <w:highlight w:val="red"/>
              </w:rPr>
              <w:t>¶</w:t>
            </w:r>
          </w:p>
          <w:p w:rsidR="00F80310" w:rsidRPr="00184088" w:rsidRDefault="00F80310" w:rsidP="00F80310">
            <w:pPr>
              <w:pStyle w:val="gendoccod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  <w:highlight w:val="cyan"/>
              </w:rPr>
              <w:t>&lt;drop/&gt;</w:t>
            </w:r>
            <w:r w:rsidRPr="00184088">
              <w:rPr>
                <w:sz w:val="18"/>
                <w:highlight w:val="cyan"/>
              </w:rPr>
              <w:t>¶</w:t>
            </w:r>
          </w:p>
        </w:tc>
        <w:tc>
          <w:tcPr>
            <w:tcW w:w="2092" w:type="dxa"/>
            <w:shd w:val="clear" w:color="auto" w:fill="auto"/>
          </w:tcPr>
          <w:p w:rsidR="00305ECE" w:rsidRPr="00326446" w:rsidRDefault="00305ECE" w:rsidP="00523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523963" w:rsidRPr="00326446" w:rsidRDefault="00523963" w:rsidP="00523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523963" w:rsidRPr="00326446" w:rsidRDefault="00523963" w:rsidP="00523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F80310" w:rsidRPr="00184088" w:rsidRDefault="00F80310" w:rsidP="00305ECE">
            <w:pPr>
              <w:shd w:val="clear" w:color="auto" w:fill="CFDCF0" w:themeFill="tex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Allocations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F80310" w:rsidRPr="00184088" w:rsidRDefault="00F80310" w:rsidP="00305ECE">
            <w:pPr>
              <w:shd w:val="clear" w:color="auto" w:fill="CFDCF0" w:themeFill="tex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Context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F80310" w:rsidRPr="00184088" w:rsidRDefault="00F80310" w:rsidP="00305ECE">
            <w:pPr>
              <w:shd w:val="clear" w:color="auto" w:fill="CFDCF0" w:themeFill="tex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LogicalView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F80310" w:rsidRPr="00184088" w:rsidRDefault="00F80310" w:rsidP="00305ECE">
            <w:pPr>
              <w:shd w:val="clear" w:color="auto" w:fill="CFDCF0" w:themeFill="tex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PhysicalView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F80310" w:rsidRPr="00F80310" w:rsidRDefault="00F80310" w:rsidP="00305ECE">
            <w:pPr>
              <w:shd w:val="clear" w:color="auto" w:fill="CFDCF0" w:themeFill="text2" w:themeFillTint="3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lang w:val="en-US"/>
              </w:rPr>
            </w:pPr>
            <w:r w:rsidRPr="00184088">
              <w:rPr>
                <w:rFonts w:asciiTheme="minorHAnsi" w:hAnsiTheme="minorHAnsi"/>
                <w:sz w:val="18"/>
                <w:lang w:val="en-US"/>
              </w:rPr>
              <w:t>UseCases</w:t>
            </w:r>
            <w:r w:rsidRPr="00184088">
              <w:rPr>
                <w:sz w:val="18"/>
                <w:lang w:val="en-GB"/>
              </w:rPr>
              <w:t>∙</w:t>
            </w:r>
            <w:r w:rsidRPr="00184088">
              <w:rPr>
                <w:sz w:val="18"/>
                <w:lang w:val="en-US"/>
              </w:rPr>
              <w:t>¶</w:t>
            </w:r>
          </w:p>
          <w:p w:rsidR="00F80310" w:rsidRPr="00184088" w:rsidRDefault="00F80310" w:rsidP="00305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</w:p>
        </w:tc>
      </w:tr>
    </w:tbl>
    <w:p w:rsidR="009633A7" w:rsidRPr="004050DD" w:rsidRDefault="009633A7" w:rsidP="009633A7">
      <w:pPr>
        <w:pStyle w:val="Titre3"/>
        <w:rPr>
          <w:lang w:val="en-US"/>
        </w:rPr>
      </w:pPr>
      <w:bookmarkStart w:id="726" w:name="_Toc404180660"/>
      <w:bookmarkStart w:id="727" w:name="_Toc458604870"/>
      <w:r w:rsidRPr="004050DD">
        <w:rPr>
          <w:lang w:val="en-US"/>
        </w:rPr>
        <w:t>Remov</w:t>
      </w:r>
      <w:r w:rsidR="004050DD" w:rsidRPr="004050DD">
        <w:rPr>
          <w:lang w:val="en-US"/>
        </w:rPr>
        <w:t>ing</w:t>
      </w:r>
      <w:r w:rsidRPr="004050DD">
        <w:rPr>
          <w:lang w:val="en-US"/>
        </w:rPr>
        <w:t xml:space="preserve"> line</w:t>
      </w:r>
      <w:r w:rsidR="007B1169">
        <w:rPr>
          <w:lang w:val="en-US"/>
        </w:rPr>
        <w:t>s</w:t>
      </w:r>
      <w:r w:rsidR="007F4541" w:rsidRPr="004050DD">
        <w:rPr>
          <w:lang w:val="en-US"/>
        </w:rPr>
        <w:t xml:space="preserve"> with empty content</w:t>
      </w:r>
      <w:bookmarkEnd w:id="726"/>
      <w:bookmarkEnd w:id="727"/>
    </w:p>
    <w:p w:rsidR="00C16B47" w:rsidRDefault="007A674A">
      <w:pPr>
        <w:jc w:val="both"/>
        <w:rPr>
          <w:lang w:val="en-US"/>
        </w:rPr>
        <w:pPrChange w:id="728" w:author="CELMER, JAN" w:date="2016-08-09T09:50:00Z">
          <w:pPr/>
        </w:pPrChange>
      </w:pPr>
      <w:r>
        <w:rPr>
          <w:lang w:val="en-US"/>
        </w:rPr>
        <w:t xml:space="preserve">Tag </w:t>
      </w:r>
      <w:r w:rsidRPr="007A674A">
        <w:rPr>
          <w:rStyle w:val="gendoccodeCar"/>
        </w:rPr>
        <w:t>&lt;dropEmpty/&gt;</w:t>
      </w:r>
      <w:r>
        <w:rPr>
          <w:lang w:val="en-US"/>
        </w:rPr>
        <w:t xml:space="preserve"> </w:t>
      </w:r>
      <w:r w:rsidR="00C16B47" w:rsidRPr="007A674A">
        <w:rPr>
          <w:lang w:val="en-US"/>
        </w:rPr>
        <w:t>drop a paragraph if the tag content is empty.</w:t>
      </w:r>
    </w:p>
    <w:p w:rsidR="007A674A" w:rsidRDefault="007A674A">
      <w:pPr>
        <w:jc w:val="both"/>
        <w:rPr>
          <w:lang w:val="en-US"/>
        </w:rPr>
        <w:pPrChange w:id="729" w:author="CELMER, JAN" w:date="2016-08-09T09:50:00Z">
          <w:pPr/>
        </w:pPrChange>
      </w:pPr>
      <w:r>
        <w:rPr>
          <w:lang w:val="en-US"/>
        </w:rPr>
        <w:t>The two following examples are equivalent:</w:t>
      </w:r>
    </w:p>
    <w:p w:rsidR="00DF2DF3" w:rsidRDefault="00DF2DF3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>&lt;context  model=’${model_path}’/&gt;</w:t>
      </w:r>
    </w:p>
    <w:p w:rsidR="00DF2DF3" w:rsidRDefault="00DF2DF3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>&lt;gendoc&gt;</w:t>
      </w:r>
    </w:p>
    <w:p w:rsidR="00F4474A" w:rsidRPr="00466B6B" w:rsidRDefault="00F4474A" w:rsidP="00AB6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sz w:val="24"/>
          <w:lang w:val="en-US"/>
        </w:rPr>
      </w:pPr>
      <w:r w:rsidRPr="00466B6B">
        <w:rPr>
          <w:sz w:val="24"/>
          <w:lang w:val="en-US"/>
        </w:rPr>
        <w:t xml:space="preserve">All comments on packages: </w:t>
      </w:r>
    </w:p>
    <w:p w:rsidR="00DF2DF3" w:rsidRDefault="00295377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 </w:t>
      </w:r>
      <w:r w:rsidR="00DF2DF3">
        <w:t>[for (p:Package|Package.allInstances()-&gt;sortedBy(name))]&lt;drop/&gt;</w:t>
      </w:r>
    </w:p>
    <w:p w:rsidR="00AB68BA" w:rsidRDefault="00295377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  </w:t>
      </w:r>
      <w:r w:rsidR="006E36BE">
        <w:t>[for (c:Comment|</w:t>
      </w:r>
      <w:r w:rsidR="006E36BE" w:rsidRPr="006E36BE">
        <w:t xml:space="preserve"> </w:t>
      </w:r>
      <w:r w:rsidR="006E36BE">
        <w:t>p.ownedComment)]&lt;drop/&gt;</w:t>
      </w:r>
    </w:p>
    <w:p w:rsidR="007A674A" w:rsidRPr="001A2F1E" w:rsidRDefault="00AB68BA" w:rsidP="0049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spacing w:after="0"/>
        <w:rPr>
          <w:lang w:val="en-US"/>
        </w:rPr>
      </w:pPr>
      <w:r w:rsidRPr="001A2F1E">
        <w:rPr>
          <w:lang w:val="en-US"/>
        </w:rPr>
        <w:t xml:space="preserve">- </w:t>
      </w:r>
      <w:r w:rsidR="007A674A" w:rsidRPr="001A2F1E">
        <w:rPr>
          <w:lang w:val="en-US"/>
        </w:rPr>
        <w:t xml:space="preserve">Comment </w:t>
      </w:r>
      <w:r w:rsidR="00381FE1" w:rsidRPr="001A2F1E">
        <w:rPr>
          <w:lang w:val="en-US"/>
        </w:rPr>
        <w:t>for package [p.name/]</w:t>
      </w:r>
      <w:r w:rsidR="007A674A" w:rsidRPr="001A2F1E">
        <w:rPr>
          <w:lang w:val="en-US"/>
        </w:rPr>
        <w:t xml:space="preserve">: </w:t>
      </w:r>
      <w:r w:rsidR="007A674A" w:rsidRPr="001A2F1E">
        <w:rPr>
          <w:rFonts w:ascii="Courier New" w:hAnsi="Courier New" w:cs="Courier New"/>
          <w:b/>
          <w:color w:val="2F5897" w:themeColor="text2"/>
          <w:lang w:val="en-US"/>
        </w:rPr>
        <w:t>&lt;dropEmpty&gt;</w:t>
      </w:r>
      <w:r w:rsidR="001A2F1E" w:rsidRPr="00AB68BA">
        <w:rPr>
          <w:lang w:val="en-US"/>
        </w:rPr>
        <w:t>[c._body/]</w:t>
      </w:r>
      <w:r w:rsidR="007A674A" w:rsidRPr="001A2F1E">
        <w:rPr>
          <w:rFonts w:ascii="Courier New" w:hAnsi="Courier New" w:cs="Courier New"/>
          <w:b/>
          <w:color w:val="2F5897" w:themeColor="text2"/>
          <w:lang w:val="en-US"/>
        </w:rPr>
        <w:t>&lt;/dropEmpty&gt;</w:t>
      </w:r>
    </w:p>
    <w:p w:rsidR="007A674A" w:rsidRDefault="007A674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</w:t>
      </w:r>
      <w:r w:rsidR="00295377">
        <w:t xml:space="preserve">  </w:t>
      </w:r>
      <w:r w:rsidR="006E36BE">
        <w:t>[/for]</w:t>
      </w:r>
      <w:r w:rsidR="007420EA">
        <w:t>&lt;drop/&gt;</w:t>
      </w:r>
    </w:p>
    <w:p w:rsidR="00295377" w:rsidRDefault="00295377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 [/for]&lt;drop/&gt;</w:t>
      </w:r>
    </w:p>
    <w:p w:rsidR="00295377" w:rsidRPr="007F4541" w:rsidRDefault="00295377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>&lt;/gendoc&gt;</w:t>
      </w:r>
    </w:p>
    <w:p w:rsidR="00CF1B05" w:rsidRPr="007F4541" w:rsidRDefault="00CF1B05" w:rsidP="00CF1B05">
      <w:pPr>
        <w:rPr>
          <w:lang w:val="en-US"/>
        </w:rPr>
      </w:pPr>
    </w:p>
    <w:p w:rsidR="00AB68BA" w:rsidRDefault="00AB68B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>&lt;context  model=’${model_path}’/&gt;</w:t>
      </w:r>
    </w:p>
    <w:p w:rsidR="00AB68BA" w:rsidRDefault="00AB68B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>&lt;gendoc&gt;</w:t>
      </w:r>
    </w:p>
    <w:p w:rsidR="00AB68BA" w:rsidRPr="00466B6B" w:rsidRDefault="00AB68BA" w:rsidP="00AB6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sz w:val="24"/>
          <w:lang w:val="en-US"/>
        </w:rPr>
      </w:pPr>
      <w:r w:rsidRPr="00466B6B">
        <w:rPr>
          <w:sz w:val="24"/>
          <w:lang w:val="en-US"/>
        </w:rPr>
        <w:lastRenderedPageBreak/>
        <w:t xml:space="preserve">All comments on packages: </w:t>
      </w:r>
    </w:p>
    <w:p w:rsidR="00AB68BA" w:rsidRDefault="00AB68B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 [for (p:Package|Package.allInstances()-&gt;sortedBy(name))]&lt;drop/&gt;</w:t>
      </w:r>
    </w:p>
    <w:p w:rsidR="00AB68BA" w:rsidRDefault="00AB68B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  [for (c:Comment|</w:t>
      </w:r>
      <w:r w:rsidRPr="006E36BE">
        <w:t xml:space="preserve"> </w:t>
      </w:r>
      <w:r>
        <w:t>p.ownedComment)]&lt;drop/&gt;</w:t>
      </w:r>
    </w:p>
    <w:p w:rsidR="00AB68BA" w:rsidRDefault="00AB68B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   </w:t>
      </w:r>
      <w:r w:rsidRPr="00326446">
        <w:rPr>
          <w:bCs w:val="0"/>
          <w:color w:val="2F5897" w:themeColor="text2"/>
        </w:rPr>
        <w:t>[if (</w:t>
      </w:r>
      <w:r w:rsidR="00CC7BB1" w:rsidRPr="00326446">
        <w:rPr>
          <w:bCs w:val="0"/>
          <w:color w:val="2F5897" w:themeColor="text2"/>
        </w:rPr>
        <w:t>not(</w:t>
      </w:r>
      <w:r w:rsidRPr="00326446">
        <w:rPr>
          <w:bCs w:val="0"/>
          <w:color w:val="2F5897" w:themeColor="text2"/>
        </w:rPr>
        <w:t>c._body</w:t>
      </w:r>
      <w:r w:rsidR="00CC7BB1" w:rsidRPr="00326446">
        <w:rPr>
          <w:bCs w:val="0"/>
          <w:color w:val="2F5897" w:themeColor="text2"/>
        </w:rPr>
        <w:t>.oclIsUndefined()</w:t>
      </w:r>
      <w:r w:rsidRPr="00326446">
        <w:rPr>
          <w:bCs w:val="0"/>
          <w:color w:val="2F5897" w:themeColor="text2"/>
        </w:rPr>
        <w:t>)</w:t>
      </w:r>
      <w:r w:rsidR="000A7776" w:rsidRPr="00326446">
        <w:rPr>
          <w:bCs w:val="0"/>
          <w:color w:val="2F5897" w:themeColor="text2"/>
        </w:rPr>
        <w:t>)</w:t>
      </w:r>
      <w:r w:rsidRPr="00326446">
        <w:rPr>
          <w:bCs w:val="0"/>
          <w:color w:val="2F5897" w:themeColor="text2"/>
        </w:rPr>
        <w:t>]&lt;drop/&gt;</w:t>
      </w:r>
    </w:p>
    <w:p w:rsidR="00AB68BA" w:rsidRPr="00AB68BA" w:rsidRDefault="00AB68BA" w:rsidP="00492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spacing w:after="0"/>
        <w:rPr>
          <w:lang w:val="en-US"/>
        </w:rPr>
      </w:pPr>
      <w:r w:rsidRPr="00AB68BA">
        <w:rPr>
          <w:lang w:val="en-US"/>
        </w:rPr>
        <w:t>- Comment for package [p.name/]</w:t>
      </w:r>
      <w:r>
        <w:rPr>
          <w:lang w:val="en-US"/>
        </w:rPr>
        <w:t xml:space="preserve">: </w:t>
      </w:r>
      <w:r w:rsidRPr="00AB68BA">
        <w:rPr>
          <w:lang w:val="en-US"/>
        </w:rPr>
        <w:t>[c._body/]</w:t>
      </w:r>
    </w:p>
    <w:p w:rsidR="00AB68BA" w:rsidRPr="00326446" w:rsidRDefault="00AB68BA" w:rsidP="00492017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bCs w:val="0"/>
          <w:color w:val="2F5897" w:themeColor="text2"/>
        </w:rPr>
      </w:pPr>
      <w:r>
        <w:t xml:space="preserve">    </w:t>
      </w:r>
      <w:r w:rsidRPr="00326446">
        <w:rPr>
          <w:bCs w:val="0"/>
          <w:color w:val="2F5897" w:themeColor="text2"/>
        </w:rPr>
        <w:t>[/if]&lt;drop/&gt;</w:t>
      </w:r>
    </w:p>
    <w:p w:rsidR="00AB68BA" w:rsidRDefault="00AB68B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  [/for]&lt;drop/&gt;</w:t>
      </w:r>
    </w:p>
    <w:p w:rsidR="00AB68BA" w:rsidRDefault="00AB68B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 xml:space="preserve">  [/for]&lt;drop/&gt;</w:t>
      </w:r>
    </w:p>
    <w:p w:rsidR="00AB68BA" w:rsidRPr="007F4541" w:rsidRDefault="00AB68BA" w:rsidP="00AB68BA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</w:pPr>
      <w:r>
        <w:t>&lt;/gendoc&gt;</w:t>
      </w:r>
    </w:p>
    <w:p w:rsidR="00CF1B05" w:rsidRPr="007F4541" w:rsidRDefault="00CF1B05" w:rsidP="00CF1B05">
      <w:pPr>
        <w:rPr>
          <w:lang w:val="en-US"/>
        </w:rPr>
      </w:pPr>
    </w:p>
    <w:p w:rsidR="009633A7" w:rsidRPr="007A674A" w:rsidRDefault="009633A7" w:rsidP="009633A7">
      <w:pPr>
        <w:pStyle w:val="Titre3"/>
        <w:rPr>
          <w:lang w:val="en-US"/>
        </w:rPr>
      </w:pPr>
      <w:bookmarkStart w:id="730" w:name="_Toc404180661"/>
      <w:bookmarkStart w:id="731" w:name="_Toc458604871"/>
      <w:r w:rsidRPr="007A674A">
        <w:rPr>
          <w:lang w:val="en-US"/>
        </w:rPr>
        <w:t>Remov</w:t>
      </w:r>
      <w:r w:rsidR="004050DD">
        <w:rPr>
          <w:lang w:val="en-US"/>
        </w:rPr>
        <w:t>ing</w:t>
      </w:r>
      <w:r w:rsidRPr="007A674A">
        <w:rPr>
          <w:lang w:val="en-US"/>
        </w:rPr>
        <w:t xml:space="preserve"> line break</w:t>
      </w:r>
      <w:r w:rsidR="007B1169">
        <w:rPr>
          <w:lang w:val="en-US"/>
        </w:rPr>
        <w:t>s</w:t>
      </w:r>
      <w:bookmarkEnd w:id="730"/>
      <w:bookmarkEnd w:id="731"/>
    </w:p>
    <w:p w:rsidR="0071164F" w:rsidRDefault="0071164F">
      <w:pPr>
        <w:jc w:val="both"/>
        <w:rPr>
          <w:lang w:val="en-US"/>
        </w:rPr>
        <w:pPrChange w:id="732" w:author="CELMER, JAN" w:date="2016-08-09T09:50:00Z">
          <w:pPr/>
        </w:pPrChange>
      </w:pPr>
      <w:r>
        <w:rPr>
          <w:lang w:val="en-US"/>
        </w:rPr>
        <w:t xml:space="preserve">Using tag </w:t>
      </w:r>
      <w:r w:rsidRPr="0071164F">
        <w:rPr>
          <w:rStyle w:val="gendoccodeCar"/>
        </w:rPr>
        <w:t>&lt;nobr/&gt;</w:t>
      </w:r>
      <w:r>
        <w:rPr>
          <w:lang w:val="en-US"/>
        </w:rPr>
        <w:t xml:space="preserve"> allows to make template scripts easier to maintain, because code can be written on several paragraphs without displaying line breaks in output document, such as in the following example. </w:t>
      </w:r>
    </w:p>
    <w:tbl>
      <w:tblPr>
        <w:tblStyle w:val="Gendocexamples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B09FF" w:rsidTr="000B09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B09FF" w:rsidRDefault="000B09FF" w:rsidP="000B09FF">
            <w:pPr>
              <w:rPr>
                <w:lang w:val="en-US"/>
              </w:rPr>
            </w:pPr>
            <w:r>
              <w:rPr>
                <w:lang w:val="en-US"/>
              </w:rPr>
              <w:t>Template content</w:t>
            </w:r>
          </w:p>
        </w:tc>
        <w:tc>
          <w:tcPr>
            <w:tcW w:w="4606" w:type="dxa"/>
          </w:tcPr>
          <w:p w:rsidR="000B09FF" w:rsidRDefault="000B09FF" w:rsidP="000B09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Output</w:t>
            </w:r>
          </w:p>
        </w:tc>
      </w:tr>
      <w:tr w:rsidR="000B09FF" w:rsidTr="000B0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B09FF" w:rsidRDefault="00FB0AA9" w:rsidP="000B09FF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&lt;gendoc&gt;</w:t>
            </w:r>
          </w:p>
          <w:p w:rsidR="00FB0AA9" w:rsidRPr="008E2FD1" w:rsidRDefault="00FB0AA9" w:rsidP="008E2FD1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[for (p:Package|</w:t>
            </w:r>
            <w:r w:rsidR="00522E34">
              <w:rPr>
                <w:lang w:val="en-US"/>
              </w:rPr>
              <w:t xml:space="preserve"> … </w:t>
            </w:r>
            <w:r>
              <w:rPr>
                <w:lang w:val="en-US"/>
              </w:rPr>
              <w:t>)]&lt;drop/&gt;</w:t>
            </w:r>
            <w:r w:rsidR="008E2FD1" w:rsidRPr="008E2FD1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0B09FF" w:rsidRPr="000B09FF" w:rsidRDefault="000B09FF" w:rsidP="008E2FD1">
            <w:pPr>
              <w:spacing w:line="276" w:lineRule="auto"/>
              <w:rPr>
                <w:lang w:val="en-US"/>
              </w:rPr>
            </w:pPr>
            <w:r w:rsidRPr="000B09FF">
              <w:rPr>
                <w:rFonts w:asciiTheme="minorHAnsi" w:hAnsiTheme="minorHAnsi"/>
                <w:b w:val="0"/>
                <w:lang w:val="en-US"/>
              </w:rPr>
              <w:t xml:space="preserve">  Name:</w:t>
            </w:r>
            <w:r w:rsidRPr="000B09FF">
              <w:rPr>
                <w:lang w:val="en-US"/>
              </w:rPr>
              <w:t xml:space="preserve"> </w:t>
            </w:r>
            <w:r w:rsidRPr="0071164F">
              <w:rPr>
                <w:bCs/>
                <w:color w:val="2F5897" w:themeColor="text2"/>
                <w:lang w:val="en-US"/>
              </w:rPr>
              <w:t>&lt;nobr/&gt;</w:t>
            </w:r>
            <w:r w:rsidR="008E2FD1" w:rsidRPr="0071164F">
              <w:rPr>
                <w:rFonts w:asciiTheme="minorHAnsi" w:hAnsiTheme="minorHAnsi"/>
                <w:color w:val="2F5897" w:themeColor="text2"/>
                <w:sz w:val="18"/>
                <w:lang w:val="en-US"/>
              </w:rPr>
              <w:t>¶</w:t>
            </w:r>
          </w:p>
          <w:p w:rsidR="000B09FF" w:rsidRPr="000B09FF" w:rsidRDefault="000B09FF" w:rsidP="008E2FD1">
            <w:pPr>
              <w:spacing w:line="276" w:lineRule="auto"/>
              <w:rPr>
                <w:lang w:val="en-US"/>
              </w:rPr>
            </w:pPr>
            <w:r w:rsidRPr="000B09FF">
              <w:rPr>
                <w:lang w:val="en-US"/>
              </w:rPr>
              <w:t xml:space="preserve">  [if ( … )]&lt;drop/&gt;</w:t>
            </w:r>
            <w:r w:rsidR="008E2FD1" w:rsidRPr="008E2FD1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0B09FF" w:rsidRPr="000B09FF" w:rsidRDefault="000B09FF" w:rsidP="008E2FD1">
            <w:pPr>
              <w:spacing w:line="276" w:lineRule="auto"/>
              <w:rPr>
                <w:rFonts w:asciiTheme="minorHAnsi" w:hAnsiTheme="minorHAnsi"/>
                <w:b w:val="0"/>
                <w:lang w:val="en-US"/>
              </w:rPr>
            </w:pPr>
            <w:r w:rsidRPr="000B09FF">
              <w:rPr>
                <w:lang w:val="en-US"/>
              </w:rPr>
              <w:t xml:space="preserve">  </w:t>
            </w:r>
            <w:r w:rsidRPr="000B09FF">
              <w:rPr>
                <w:rFonts w:asciiTheme="minorHAnsi" w:hAnsiTheme="minorHAnsi"/>
                <w:b w:val="0"/>
                <w:lang w:val="en-US"/>
              </w:rPr>
              <w:t>[p.name/]</w:t>
            </w:r>
            <w:r w:rsidR="008E2FD1" w:rsidRPr="008E2FD1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0B09FF" w:rsidRPr="008E2FD1" w:rsidRDefault="000B09FF" w:rsidP="008E2FD1">
            <w:pPr>
              <w:spacing w:line="276" w:lineRule="auto"/>
              <w:rPr>
                <w:lang w:val="en-US"/>
              </w:rPr>
            </w:pPr>
            <w:r w:rsidRPr="000B09FF">
              <w:rPr>
                <w:lang w:val="en-US"/>
              </w:rPr>
              <w:t xml:space="preserve">  [else]&lt;drop/&gt;</w:t>
            </w:r>
            <w:r w:rsidR="008E2FD1" w:rsidRPr="008E2FD1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0B09FF" w:rsidRPr="008E2FD1" w:rsidRDefault="000B09FF" w:rsidP="008E2FD1">
            <w:pPr>
              <w:spacing w:line="276" w:lineRule="auto"/>
              <w:rPr>
                <w:rFonts w:asciiTheme="minorHAnsi" w:hAnsiTheme="minorHAnsi"/>
                <w:b w:val="0"/>
                <w:lang w:val="en-US"/>
              </w:rPr>
            </w:pPr>
            <w:r>
              <w:rPr>
                <w:rFonts w:asciiTheme="minorHAnsi" w:hAnsiTheme="minorHAnsi"/>
                <w:b w:val="0"/>
                <w:lang w:val="en-US"/>
              </w:rPr>
              <w:t xml:space="preserve">     </w:t>
            </w:r>
            <w:r w:rsidR="008E2FD1">
              <w:rPr>
                <w:rFonts w:asciiTheme="minorHAnsi" w:hAnsiTheme="minorHAnsi"/>
                <w:b w:val="0"/>
                <w:lang w:val="en-US"/>
              </w:rPr>
              <w:t>Not found</w:t>
            </w:r>
            <w:r w:rsidR="008E2FD1" w:rsidRPr="008E2FD1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0B09FF" w:rsidRDefault="000B09FF" w:rsidP="008E2FD1">
            <w:pPr>
              <w:spacing w:line="276" w:lineRule="auto"/>
              <w:rPr>
                <w:lang w:val="en-US"/>
              </w:rPr>
            </w:pPr>
            <w:r w:rsidRPr="000B09FF">
              <w:rPr>
                <w:lang w:val="en-US"/>
              </w:rPr>
              <w:t xml:space="preserve">  [/if]&lt;drop/&gt;</w:t>
            </w:r>
            <w:r w:rsidR="008E2FD1">
              <w:rPr>
                <w:lang w:val="en-US"/>
              </w:rPr>
              <w:t xml:space="preserve"> </w:t>
            </w:r>
            <w:r w:rsidR="008E2FD1" w:rsidRPr="008E2FD1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8E2FD1" w:rsidP="008E2FD1">
            <w:pPr>
              <w:rPr>
                <w:rFonts w:asciiTheme="minorHAnsi" w:hAnsiTheme="minorHAnsi"/>
                <w:b w:val="0"/>
                <w:lang w:val="en-US"/>
              </w:rPr>
            </w:pPr>
            <w:r>
              <w:rPr>
                <w:rFonts w:asciiTheme="minorHAnsi" w:hAnsiTheme="minorHAnsi"/>
                <w:b w:val="0"/>
                <w:lang w:val="en-US"/>
              </w:rPr>
              <w:t>&lt;&lt;</w:t>
            </w:r>
            <w:r w:rsidRPr="008E2FD1">
              <w:rPr>
                <w:rFonts w:asciiTheme="minorHAnsi" w:hAnsiTheme="minorHAnsi"/>
                <w:b w:val="0"/>
                <w:lang w:val="en-US"/>
              </w:rPr>
              <w:t>Other</w:t>
            </w:r>
            <w:r>
              <w:rPr>
                <w:rFonts w:asciiTheme="minorHAnsi" w:hAnsiTheme="minorHAnsi"/>
                <w:b w:val="0"/>
                <w:lang w:val="en-US"/>
              </w:rPr>
              <w:t xml:space="preserve"> info on package&gt;&gt;</w:t>
            </w:r>
            <w:r w:rsidRPr="008E2FD1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AE46B5" w:rsidP="008E2FD1">
            <w:pPr>
              <w:rPr>
                <w:rFonts w:asciiTheme="minorHAnsi" w:hAnsiTheme="minorHAnsi"/>
                <w:b w:val="0"/>
                <w:lang w:val="en-US"/>
              </w:rPr>
            </w:pPr>
            <w:r w:rsidRPr="00522E34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FB0AA9" w:rsidRPr="000B09FF" w:rsidRDefault="00FB0AA9" w:rsidP="008E2FD1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[/for]&lt;drop/&gt;</w:t>
            </w:r>
            <w:r w:rsidR="008E2FD1" w:rsidRPr="00326446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0B09FF" w:rsidRPr="000B09FF" w:rsidRDefault="000B09FF" w:rsidP="008E2FD1">
            <w:pPr>
              <w:spacing w:line="276" w:lineRule="auto"/>
              <w:rPr>
                <w:lang w:val="en-US"/>
              </w:rPr>
            </w:pPr>
            <w:r w:rsidRPr="000B09FF">
              <w:rPr>
                <w:lang w:val="en-US"/>
              </w:rPr>
              <w:t>&lt;/gendoc&gt;</w:t>
            </w:r>
            <w:r w:rsidR="008E2FD1" w:rsidRPr="00184088">
              <w:rPr>
                <w:rFonts w:asciiTheme="minorHAnsi" w:hAnsiTheme="minorHAnsi"/>
                <w:sz w:val="18"/>
              </w:rPr>
              <w:t>¶</w:t>
            </w:r>
          </w:p>
          <w:p w:rsidR="000B09FF" w:rsidRDefault="000B09FF" w:rsidP="000B09FF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0B09FF" w:rsidRDefault="008E2FD1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Name: Actors</w:t>
            </w:r>
          </w:p>
          <w:p w:rsidR="008E2FD1" w:rsidRDefault="008E2FD1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Name: DeploymentView</w:t>
            </w:r>
          </w:p>
          <w:p w:rsidR="008E2FD1" w:rsidRPr="008E2FD1" w:rsidRDefault="008E2FD1" w:rsidP="008E2F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 w:rsidRPr="008E2FD1">
              <w:rPr>
                <w:rFonts w:asciiTheme="minorHAnsi" w:hAnsiTheme="minorHAnsi"/>
                <w:b w:val="0"/>
                <w:lang w:val="en-US"/>
              </w:rPr>
              <w:t xml:space="preserve">Name: </w:t>
            </w:r>
            <w:r w:rsidR="00AF6F6E">
              <w:rPr>
                <w:rFonts w:asciiTheme="minorHAnsi" w:hAnsiTheme="minorHAnsi"/>
                <w:b w:val="0"/>
                <w:lang w:val="en-US"/>
              </w:rPr>
              <w:t>Actors</w:t>
            </w:r>
            <w:r w:rsidR="00AE46B5" w:rsidRPr="0071164F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8E2FD1" w:rsidP="008E2F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>
              <w:rPr>
                <w:rFonts w:asciiTheme="minorHAnsi" w:hAnsiTheme="minorHAnsi"/>
                <w:b w:val="0"/>
                <w:lang w:val="en-US"/>
              </w:rPr>
              <w:t>&lt;&lt;</w:t>
            </w:r>
            <w:r w:rsidRPr="008E2FD1">
              <w:rPr>
                <w:rFonts w:asciiTheme="minorHAnsi" w:hAnsiTheme="minorHAnsi"/>
                <w:b w:val="0"/>
                <w:lang w:val="en-US"/>
              </w:rPr>
              <w:t>Other</w:t>
            </w:r>
            <w:r>
              <w:rPr>
                <w:rFonts w:asciiTheme="minorHAnsi" w:hAnsiTheme="minorHAnsi"/>
                <w:b w:val="0"/>
                <w:lang w:val="en-US"/>
              </w:rPr>
              <w:t xml:space="preserve"> info on package&gt;&gt;</w:t>
            </w:r>
            <w:r w:rsidR="00AE46B5" w:rsidRPr="0071164F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Default="00AE46B5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 w:rsidRPr="0071164F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8E2FD1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 w:rsidRPr="008E2FD1">
              <w:rPr>
                <w:rFonts w:asciiTheme="minorHAnsi" w:hAnsiTheme="minorHAnsi"/>
                <w:b w:val="0"/>
                <w:lang w:val="en-US"/>
              </w:rPr>
              <w:t>Name: LogicalView</w:t>
            </w:r>
            <w:r w:rsidR="00AE46B5" w:rsidRPr="0071164F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AE46B5" w:rsidRDefault="008E2FD1" w:rsidP="008E2F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>
              <w:rPr>
                <w:rFonts w:asciiTheme="minorHAnsi" w:hAnsiTheme="minorHAnsi"/>
                <w:b w:val="0"/>
                <w:lang w:val="en-US"/>
              </w:rPr>
              <w:t>&lt;&lt;</w:t>
            </w:r>
            <w:r w:rsidRPr="008E2FD1">
              <w:rPr>
                <w:rFonts w:asciiTheme="minorHAnsi" w:hAnsiTheme="minorHAnsi"/>
                <w:b w:val="0"/>
                <w:lang w:val="en-US"/>
              </w:rPr>
              <w:t>Other</w:t>
            </w:r>
            <w:r>
              <w:rPr>
                <w:rFonts w:asciiTheme="minorHAnsi" w:hAnsiTheme="minorHAnsi"/>
                <w:b w:val="0"/>
                <w:lang w:val="en-US"/>
              </w:rPr>
              <w:t xml:space="preserve"> info on package&gt;&gt;</w:t>
            </w:r>
            <w:r w:rsidR="00AE46B5" w:rsidRPr="00AE46B5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AE46B5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 w:rsidRPr="00AE46B5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8E2FD1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 w:rsidRPr="008E2FD1">
              <w:rPr>
                <w:rFonts w:asciiTheme="minorHAnsi" w:hAnsiTheme="minorHAnsi"/>
                <w:b w:val="0"/>
                <w:lang w:val="en-US"/>
              </w:rPr>
              <w:t>Name: UseCaseView</w:t>
            </w:r>
            <w:r w:rsidR="00AE46B5" w:rsidRPr="00AE46B5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8E2FD1" w:rsidP="008E2F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>
              <w:rPr>
                <w:rFonts w:asciiTheme="minorHAnsi" w:hAnsiTheme="minorHAnsi"/>
                <w:b w:val="0"/>
                <w:lang w:val="en-US"/>
              </w:rPr>
              <w:t>&lt;&lt;</w:t>
            </w:r>
            <w:r w:rsidRPr="008E2FD1">
              <w:rPr>
                <w:rFonts w:asciiTheme="minorHAnsi" w:hAnsiTheme="minorHAnsi"/>
                <w:b w:val="0"/>
                <w:lang w:val="en-US"/>
              </w:rPr>
              <w:t>Other</w:t>
            </w:r>
            <w:r>
              <w:rPr>
                <w:rFonts w:asciiTheme="minorHAnsi" w:hAnsiTheme="minorHAnsi"/>
                <w:b w:val="0"/>
                <w:lang w:val="en-US"/>
              </w:rPr>
              <w:t xml:space="preserve"> info on package&gt;&gt;</w:t>
            </w:r>
            <w:r w:rsidR="00AE46B5" w:rsidRPr="00AE46B5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AE46B5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 w:rsidRPr="00AE46B5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AE46B5" w:rsidRDefault="008E2FD1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 w:rsidRPr="008E2FD1">
              <w:rPr>
                <w:rFonts w:asciiTheme="minorHAnsi" w:hAnsiTheme="minorHAnsi"/>
                <w:b w:val="0"/>
                <w:lang w:val="en-US"/>
              </w:rPr>
              <w:t xml:space="preserve">Name: </w:t>
            </w:r>
            <w:r>
              <w:rPr>
                <w:rFonts w:asciiTheme="minorHAnsi" w:hAnsiTheme="minorHAnsi"/>
                <w:b w:val="0"/>
                <w:lang w:val="en-US"/>
              </w:rPr>
              <w:t>N</w:t>
            </w:r>
            <w:r w:rsidRPr="008E2FD1">
              <w:rPr>
                <w:rFonts w:asciiTheme="minorHAnsi" w:hAnsiTheme="minorHAnsi"/>
                <w:b w:val="0"/>
                <w:lang w:val="en-US"/>
              </w:rPr>
              <w:t>ot found</w:t>
            </w:r>
            <w:r w:rsidR="00AE46B5" w:rsidRPr="00AE46B5">
              <w:rPr>
                <w:rFonts w:asciiTheme="minorHAnsi" w:hAnsiTheme="minorHAnsi"/>
                <w:sz w:val="18"/>
                <w:lang w:val="en-US"/>
              </w:rPr>
              <w:t>¶</w:t>
            </w:r>
          </w:p>
          <w:p w:rsidR="008E2FD1" w:rsidRPr="008E2FD1" w:rsidRDefault="008E2FD1" w:rsidP="008E2F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lang w:val="en-US"/>
              </w:rPr>
            </w:pPr>
            <w:r>
              <w:rPr>
                <w:rFonts w:asciiTheme="minorHAnsi" w:hAnsiTheme="minorHAnsi"/>
                <w:b w:val="0"/>
                <w:lang w:val="en-US"/>
              </w:rPr>
              <w:t>&lt;&lt;</w:t>
            </w:r>
            <w:r w:rsidRPr="008E2FD1">
              <w:rPr>
                <w:rFonts w:asciiTheme="minorHAnsi" w:hAnsiTheme="minorHAnsi"/>
                <w:b w:val="0"/>
                <w:lang w:val="en-US"/>
              </w:rPr>
              <w:t>Other</w:t>
            </w:r>
            <w:r>
              <w:rPr>
                <w:rFonts w:asciiTheme="minorHAnsi" w:hAnsiTheme="minorHAnsi"/>
                <w:b w:val="0"/>
                <w:lang w:val="en-US"/>
              </w:rPr>
              <w:t xml:space="preserve"> info on package&gt;&gt;</w:t>
            </w:r>
            <w:r w:rsidR="00AE46B5" w:rsidRPr="00184088">
              <w:rPr>
                <w:rFonts w:asciiTheme="minorHAnsi" w:hAnsiTheme="minorHAnsi"/>
                <w:sz w:val="18"/>
              </w:rPr>
              <w:t>¶</w:t>
            </w:r>
          </w:p>
          <w:p w:rsidR="008E2FD1" w:rsidRPr="00FB0AA9" w:rsidRDefault="00AE46B5" w:rsidP="000B09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184088">
              <w:rPr>
                <w:rFonts w:asciiTheme="minorHAnsi" w:hAnsiTheme="minorHAnsi"/>
                <w:sz w:val="18"/>
              </w:rPr>
              <w:t>¶</w:t>
            </w:r>
          </w:p>
        </w:tc>
      </w:tr>
    </w:tbl>
    <w:p w:rsidR="004D3FEF" w:rsidRDefault="004D3FEF">
      <w:pPr>
        <w:pStyle w:val="Titre2"/>
        <w:rPr>
          <w:ins w:id="733" w:author="CELMER, JAN" w:date="2016-08-10T14:10:00Z"/>
          <w:lang w:val="en-US"/>
        </w:rPr>
        <w:pPrChange w:id="734" w:author="CELMER, JAN" w:date="2016-08-10T14:03:00Z">
          <w:pPr>
            <w:pStyle w:val="Titre1"/>
          </w:pPr>
        </w:pPrChange>
      </w:pPr>
      <w:bookmarkStart w:id="735" w:name="_Toc404180662"/>
      <w:bookmarkStart w:id="736" w:name="_Toc458604872"/>
      <w:ins w:id="737" w:author="CELMER, JAN" w:date="2016-08-10T14:03:00Z">
        <w:r>
          <w:rPr>
            <w:lang w:val="en-US"/>
          </w:rPr>
          <w:t>Listing elements</w:t>
        </w:r>
      </w:ins>
      <w:bookmarkEnd w:id="736"/>
    </w:p>
    <w:p w:rsidR="00145BBD" w:rsidRPr="00430674" w:rsidRDefault="00145BBD">
      <w:pPr>
        <w:rPr>
          <w:ins w:id="738" w:author="CELMER, JAN" w:date="2016-08-10T14:03:00Z"/>
          <w:lang w:val="en-US"/>
        </w:rPr>
        <w:pPrChange w:id="739" w:author="CELMER, JAN" w:date="2016-08-10T14:10:00Z">
          <w:pPr>
            <w:pStyle w:val="Titre1"/>
          </w:pPr>
        </w:pPrChange>
      </w:pPr>
      <w:ins w:id="740" w:author="CELMER, JAN" w:date="2016-08-10T14:10:00Z">
        <w:r>
          <w:rPr>
            <w:lang w:val="en-US"/>
          </w:rPr>
          <w:t xml:space="preserve">By using the tag &lt;list&gt; </w:t>
        </w:r>
      </w:ins>
      <w:ins w:id="741" w:author="CELMER, JAN" w:date="2016-08-10T14:12:00Z">
        <w:r>
          <w:rPr>
            <w:lang w:val="en-US"/>
          </w:rPr>
          <w:t xml:space="preserve">you can also easily list </w:t>
        </w:r>
      </w:ins>
      <w:ins w:id="742" w:author="CELMER, JAN" w:date="2016-08-10T14:13:00Z">
        <w:r>
          <w:rPr>
            <w:lang w:val="en-US"/>
          </w:rPr>
          <w:t>the</w:t>
        </w:r>
      </w:ins>
      <w:ins w:id="743" w:author="CELMER, JAN" w:date="2016-08-10T14:12:00Z">
        <w:r>
          <w:rPr>
            <w:lang w:val="en-US"/>
          </w:rPr>
          <w:t xml:space="preserve"> </w:t>
        </w:r>
      </w:ins>
      <w:ins w:id="744" w:author="CELMER, JAN" w:date="2016-08-10T14:13:00Z">
        <w:r>
          <w:rPr>
            <w:lang w:val="en-US"/>
          </w:rPr>
          <w:t>model elements</w:t>
        </w:r>
      </w:ins>
      <w:ins w:id="745" w:author="CELMER, JAN" w:date="2016-08-10T14:15:00Z">
        <w:r>
          <w:rPr>
            <w:lang w:val="en-US"/>
          </w:rPr>
          <w:t>.</w:t>
        </w:r>
      </w:ins>
    </w:p>
    <w:tbl>
      <w:tblPr>
        <w:tblStyle w:val="Grilledutableau"/>
        <w:tblW w:w="0" w:type="auto"/>
        <w:tblLook w:val="04A0" w:firstRow="1" w:lastRow="0" w:firstColumn="1" w:lastColumn="0" w:noHBand="0" w:noVBand="1"/>
        <w:tblPrChange w:id="746" w:author="CELMER, JAN" w:date="2016-08-10T14:07:00Z">
          <w:tblPr>
            <w:tblStyle w:val="Grilledutableau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4644"/>
        <w:gridCol w:w="4644"/>
        <w:tblGridChange w:id="747">
          <w:tblGrid>
            <w:gridCol w:w="4644"/>
            <w:gridCol w:w="4644"/>
          </w:tblGrid>
        </w:tblGridChange>
      </w:tblGrid>
      <w:tr w:rsidR="004D3FEF" w:rsidTr="00145BBD">
        <w:trPr>
          <w:ins w:id="748" w:author="CELMER, JAN" w:date="2016-08-10T14:04:00Z"/>
        </w:trPr>
        <w:tc>
          <w:tcPr>
            <w:tcW w:w="4644" w:type="dxa"/>
            <w:shd w:val="clear" w:color="auto" w:fill="6076B4" w:themeFill="accent1"/>
            <w:tcPrChange w:id="749" w:author="CELMER, JAN" w:date="2016-08-10T14:07:00Z">
              <w:tcPr>
                <w:tcW w:w="4644" w:type="dxa"/>
              </w:tcPr>
            </w:tcPrChange>
          </w:tcPr>
          <w:p w:rsidR="004D3FEF" w:rsidRPr="00145BBD" w:rsidRDefault="00145BBD">
            <w:pPr>
              <w:jc w:val="center"/>
              <w:rPr>
                <w:ins w:id="750" w:author="CELMER, JAN" w:date="2016-08-10T14:04:00Z"/>
                <w:b/>
                <w:lang w:val="en-US"/>
                <w:rPrChange w:id="751" w:author="CELMER, JAN" w:date="2016-08-10T14:07:00Z">
                  <w:rPr>
                    <w:ins w:id="752" w:author="CELMER, JAN" w:date="2016-08-10T14:04:00Z"/>
                    <w:lang w:val="en-US"/>
                  </w:rPr>
                </w:rPrChange>
              </w:rPr>
              <w:pPrChange w:id="753" w:author="CELMER, JAN" w:date="2016-08-10T14:05:00Z">
                <w:pPr/>
              </w:pPrChange>
            </w:pPr>
            <w:ins w:id="754" w:author="CELMER, JAN" w:date="2016-08-10T14:05:00Z">
              <w:r w:rsidRPr="00145BBD">
                <w:rPr>
                  <w:b/>
                  <w:color w:val="FFFFFF" w:themeColor="background1"/>
                  <w:sz w:val="20"/>
                  <w:lang w:val="en-US"/>
                  <w:rPrChange w:id="755" w:author="CELMER, JAN" w:date="2016-08-10T14:07:00Z">
                    <w:rPr>
                      <w:lang w:val="en-US"/>
                    </w:rPr>
                  </w:rPrChange>
                </w:rPr>
                <w:t>Template</w:t>
              </w:r>
              <w:r w:rsidRPr="00145BBD">
                <w:rPr>
                  <w:b/>
                  <w:color w:val="FFFFFF" w:themeColor="background1"/>
                  <w:lang w:val="en-US"/>
                  <w:rPrChange w:id="756" w:author="CELMER, JAN" w:date="2016-08-10T14:07:00Z">
                    <w:rPr>
                      <w:lang w:val="en-US"/>
                    </w:rPr>
                  </w:rPrChange>
                </w:rPr>
                <w:t xml:space="preserve"> </w:t>
              </w:r>
              <w:r w:rsidRPr="00145BBD">
                <w:rPr>
                  <w:b/>
                  <w:color w:val="FFFFFF" w:themeColor="background1"/>
                  <w:sz w:val="20"/>
                  <w:lang w:val="en-US"/>
                  <w:rPrChange w:id="757" w:author="CELMER, JAN" w:date="2016-08-10T14:07:00Z">
                    <w:rPr>
                      <w:lang w:val="en-US"/>
                    </w:rPr>
                  </w:rPrChange>
                </w:rPr>
                <w:t>content</w:t>
              </w:r>
            </w:ins>
          </w:p>
        </w:tc>
        <w:tc>
          <w:tcPr>
            <w:tcW w:w="4644" w:type="dxa"/>
            <w:shd w:val="clear" w:color="auto" w:fill="6076B4" w:themeFill="accent1"/>
            <w:tcPrChange w:id="758" w:author="CELMER, JAN" w:date="2016-08-10T14:07:00Z">
              <w:tcPr>
                <w:tcW w:w="4644" w:type="dxa"/>
              </w:tcPr>
            </w:tcPrChange>
          </w:tcPr>
          <w:p w:rsidR="004D3FEF" w:rsidRPr="00145BBD" w:rsidRDefault="00145BBD">
            <w:pPr>
              <w:jc w:val="center"/>
              <w:rPr>
                <w:ins w:id="759" w:author="CELMER, JAN" w:date="2016-08-10T14:04:00Z"/>
                <w:b/>
                <w:lang w:val="en-US"/>
                <w:rPrChange w:id="760" w:author="CELMER, JAN" w:date="2016-08-10T14:07:00Z">
                  <w:rPr>
                    <w:ins w:id="761" w:author="CELMER, JAN" w:date="2016-08-10T14:04:00Z"/>
                    <w:lang w:val="en-US"/>
                  </w:rPr>
                </w:rPrChange>
              </w:rPr>
              <w:pPrChange w:id="762" w:author="CELMER, JAN" w:date="2016-08-10T14:05:00Z">
                <w:pPr/>
              </w:pPrChange>
            </w:pPr>
            <w:ins w:id="763" w:author="CELMER, JAN" w:date="2016-08-10T14:06:00Z">
              <w:r w:rsidRPr="00145BBD">
                <w:rPr>
                  <w:b/>
                  <w:color w:val="FFFFFF" w:themeColor="background1"/>
                  <w:sz w:val="20"/>
                  <w:lang w:val="en-US"/>
                  <w:rPrChange w:id="764" w:author="CELMER, JAN" w:date="2016-08-10T14:07:00Z">
                    <w:rPr>
                      <w:lang w:val="en-US"/>
                    </w:rPr>
                  </w:rPrChange>
                </w:rPr>
                <w:t>Output</w:t>
              </w:r>
            </w:ins>
          </w:p>
        </w:tc>
      </w:tr>
      <w:tr w:rsidR="004D3FEF" w:rsidTr="004D3FEF">
        <w:trPr>
          <w:ins w:id="765" w:author="CELMER, JAN" w:date="2016-08-10T14:04:00Z"/>
        </w:trPr>
        <w:tc>
          <w:tcPr>
            <w:tcW w:w="4644" w:type="dxa"/>
          </w:tcPr>
          <w:p w:rsidR="00145BBD" w:rsidRPr="00145BBD" w:rsidRDefault="00145BBD">
            <w:pPr>
              <w:rPr>
                <w:ins w:id="766" w:author="CELMER, JAN" w:date="2016-08-10T14:09:00Z"/>
                <w:rFonts w:ascii="Courier New" w:hAnsi="Courier New" w:cs="Courier New"/>
                <w:b/>
                <w:lang w:val="en-US"/>
              </w:rPr>
              <w:pPrChange w:id="767" w:author="CELMER, JAN" w:date="2016-08-10T14:09:00Z">
                <w:pPr>
                  <w:jc w:val="center"/>
                </w:pPr>
              </w:pPrChange>
            </w:pPr>
            <w:ins w:id="768" w:author="CELMER, JAN" w:date="2016-08-10T14:09:00Z">
              <w:r>
                <w:rPr>
                  <w:rFonts w:ascii="Courier New" w:hAnsi="Courier New" w:cs="Courier New"/>
                  <w:b/>
                  <w:lang w:val="en-US"/>
                </w:rPr>
                <w:t>&lt;gendoc</w:t>
              </w:r>
              <w:r w:rsidRPr="00145BBD">
                <w:rPr>
                  <w:rFonts w:ascii="Courier New" w:hAnsi="Courier New" w:cs="Courier New"/>
                  <w:b/>
                  <w:lang w:val="en-US"/>
                </w:rPr>
                <w:t>&gt;</w:t>
              </w:r>
              <w:r w:rsidRPr="00AC3169">
                <w:rPr>
                  <w:rFonts w:ascii="Courier New" w:hAnsi="Courier New" w:cs="Courier New"/>
                  <w:b/>
                  <w:lang w:val="en-US"/>
                </w:rPr>
                <w:t>¶</w:t>
              </w:r>
            </w:ins>
          </w:p>
          <w:p w:rsidR="00145BBD" w:rsidRPr="00145BBD" w:rsidRDefault="00145BBD">
            <w:pPr>
              <w:rPr>
                <w:ins w:id="769" w:author="CELMER, JAN" w:date="2016-08-10T14:09:00Z"/>
                <w:rFonts w:ascii="Courier New" w:hAnsi="Courier New" w:cs="Courier New"/>
                <w:b/>
                <w:lang w:val="en-US"/>
              </w:rPr>
              <w:pPrChange w:id="770" w:author="CELMER, JAN" w:date="2016-08-10T14:09:00Z">
                <w:pPr>
                  <w:jc w:val="center"/>
                </w:pPr>
              </w:pPrChange>
            </w:pPr>
            <w:ins w:id="771" w:author="CELMER, JAN" w:date="2016-08-10T14:09:00Z">
              <w:r w:rsidRPr="00145BBD">
                <w:rPr>
                  <w:rFonts w:ascii="Courier New" w:hAnsi="Courier New" w:cs="Courier New"/>
                  <w:b/>
                  <w:lang w:val="en-US"/>
                </w:rPr>
                <w:t>&lt;list&gt;</w:t>
              </w:r>
              <w:r w:rsidRPr="00AC3169">
                <w:rPr>
                  <w:rFonts w:ascii="Courier New" w:hAnsi="Courier New" w:cs="Courier New"/>
                  <w:b/>
                  <w:lang w:val="en-US"/>
                </w:rPr>
                <w:t>¶</w:t>
              </w:r>
            </w:ins>
          </w:p>
          <w:p w:rsidR="00145BBD" w:rsidRPr="00145BBD" w:rsidRDefault="00145BBD">
            <w:pPr>
              <w:rPr>
                <w:ins w:id="772" w:author="CELMER, JAN" w:date="2016-08-10T14:09:00Z"/>
                <w:rFonts w:ascii="Courier New" w:hAnsi="Courier New" w:cs="Courier New"/>
                <w:b/>
                <w:lang w:val="en-US"/>
              </w:rPr>
              <w:pPrChange w:id="773" w:author="CELMER, JAN" w:date="2016-08-10T14:09:00Z">
                <w:pPr>
                  <w:jc w:val="center"/>
                </w:pPr>
              </w:pPrChange>
            </w:pPr>
            <w:ins w:id="774" w:author="CELMER, JAN" w:date="2016-08-10T14:09:00Z">
              <w:r w:rsidRPr="00145BBD">
                <w:rPr>
                  <w:rFonts w:ascii="Courier New" w:hAnsi="Courier New" w:cs="Courier New"/>
                  <w:b/>
                  <w:lang w:val="en-US"/>
                </w:rPr>
                <w:t>[for (p:NamedElement | self.ownedElement-&gt;filter(NamedElement))]</w:t>
              </w:r>
              <w:r w:rsidRPr="00AC3169">
                <w:rPr>
                  <w:rFonts w:ascii="Courier New" w:hAnsi="Courier New" w:cs="Courier New"/>
                  <w:b/>
                  <w:lang w:val="en-US"/>
                </w:rPr>
                <w:t xml:space="preserve"> ¶</w:t>
              </w:r>
            </w:ins>
          </w:p>
          <w:p w:rsidR="00145BBD" w:rsidRPr="00145BBD" w:rsidRDefault="00145BBD">
            <w:pPr>
              <w:rPr>
                <w:ins w:id="775" w:author="CELMER, JAN" w:date="2016-08-10T14:09:00Z"/>
                <w:rFonts w:ascii="Courier New" w:hAnsi="Courier New" w:cs="Courier New"/>
                <w:b/>
                <w:lang w:val="en-US"/>
              </w:rPr>
              <w:pPrChange w:id="776" w:author="CELMER, JAN" w:date="2016-08-10T14:09:00Z">
                <w:pPr>
                  <w:jc w:val="center"/>
                </w:pPr>
              </w:pPrChange>
            </w:pPr>
            <w:ins w:id="777" w:author="CELMER, JAN" w:date="2016-08-10T14:09:00Z">
              <w:r w:rsidRPr="00145BBD">
                <w:rPr>
                  <w:rFonts w:ascii="Courier New" w:hAnsi="Courier New" w:cs="Courier New"/>
                  <w:b/>
                  <w:lang w:val="en-US"/>
                </w:rPr>
                <w:t>o</w:t>
              </w:r>
              <w:r w:rsidRPr="00145BBD">
                <w:rPr>
                  <w:rFonts w:ascii="Courier New" w:hAnsi="Courier New" w:cs="Courier New"/>
                  <w:b/>
                  <w:lang w:val="en-US"/>
                </w:rPr>
                <w:tab/>
                <w:t>[p.name.clean()/]</w:t>
              </w:r>
            </w:ins>
          </w:p>
          <w:p w:rsidR="00145BBD" w:rsidRPr="00145BBD" w:rsidRDefault="00145BBD">
            <w:pPr>
              <w:rPr>
                <w:ins w:id="778" w:author="CELMER, JAN" w:date="2016-08-10T14:09:00Z"/>
                <w:rFonts w:ascii="Courier New" w:hAnsi="Courier New" w:cs="Courier New"/>
                <w:b/>
                <w:lang w:val="en-US"/>
              </w:rPr>
              <w:pPrChange w:id="779" w:author="CELMER, JAN" w:date="2016-08-10T14:09:00Z">
                <w:pPr>
                  <w:jc w:val="center"/>
                </w:pPr>
              </w:pPrChange>
            </w:pPr>
            <w:ins w:id="780" w:author="CELMER, JAN" w:date="2016-08-10T14:09:00Z">
              <w:r w:rsidRPr="00145BBD">
                <w:rPr>
                  <w:rFonts w:ascii="Courier New" w:hAnsi="Courier New" w:cs="Courier New"/>
                  <w:b/>
                  <w:lang w:val="en-US"/>
                </w:rPr>
                <w:t>[/for]</w:t>
              </w:r>
            </w:ins>
            <w:ins w:id="781" w:author="CELMER, JAN" w:date="2016-08-10T14:10:00Z">
              <w:r w:rsidRPr="00AC3169">
                <w:rPr>
                  <w:rFonts w:ascii="Courier New" w:hAnsi="Courier New" w:cs="Courier New"/>
                  <w:b/>
                  <w:lang w:val="en-US"/>
                </w:rPr>
                <w:t xml:space="preserve"> ¶</w:t>
              </w:r>
            </w:ins>
          </w:p>
          <w:p w:rsidR="00145BBD" w:rsidRPr="00145BBD" w:rsidRDefault="00145BBD">
            <w:pPr>
              <w:rPr>
                <w:ins w:id="782" w:author="CELMER, JAN" w:date="2016-08-10T14:09:00Z"/>
                <w:rFonts w:ascii="Courier New" w:hAnsi="Courier New" w:cs="Courier New"/>
                <w:b/>
                <w:lang w:val="en-US"/>
              </w:rPr>
              <w:pPrChange w:id="783" w:author="CELMER, JAN" w:date="2016-08-10T14:09:00Z">
                <w:pPr>
                  <w:jc w:val="center"/>
                </w:pPr>
              </w:pPrChange>
            </w:pPr>
            <w:ins w:id="784" w:author="CELMER, JAN" w:date="2016-08-10T14:09:00Z">
              <w:r w:rsidRPr="00145BBD">
                <w:rPr>
                  <w:rFonts w:ascii="Courier New" w:hAnsi="Courier New" w:cs="Courier New"/>
                  <w:b/>
                  <w:lang w:val="en-US"/>
                </w:rPr>
                <w:t>&lt;/list&gt;</w:t>
              </w:r>
            </w:ins>
            <w:ins w:id="785" w:author="CELMER, JAN" w:date="2016-08-10T14:10:00Z">
              <w:r w:rsidRPr="00AC3169">
                <w:rPr>
                  <w:rFonts w:ascii="Courier New" w:hAnsi="Courier New" w:cs="Courier New"/>
                  <w:b/>
                  <w:lang w:val="en-US"/>
                </w:rPr>
                <w:t>¶</w:t>
              </w:r>
            </w:ins>
          </w:p>
          <w:p w:rsidR="004D3FEF" w:rsidRPr="00145BBD" w:rsidRDefault="00145BBD">
            <w:pPr>
              <w:rPr>
                <w:ins w:id="786" w:author="CELMER, JAN" w:date="2016-08-10T14:04:00Z"/>
                <w:rFonts w:ascii="Courier New" w:hAnsi="Courier New" w:cs="Courier New"/>
                <w:b/>
                <w:lang w:val="en-US"/>
                <w:rPrChange w:id="787" w:author="CELMER, JAN" w:date="2016-08-10T14:08:00Z">
                  <w:rPr>
                    <w:ins w:id="788" w:author="CELMER, JAN" w:date="2016-08-10T14:04:00Z"/>
                    <w:lang w:val="en-US"/>
                  </w:rPr>
                </w:rPrChange>
              </w:rPr>
            </w:pPr>
            <w:ins w:id="789" w:author="CELMER, JAN" w:date="2016-08-10T14:09:00Z">
              <w:r w:rsidRPr="00145BBD">
                <w:rPr>
                  <w:rFonts w:ascii="Courier New" w:hAnsi="Courier New" w:cs="Courier New"/>
                  <w:b/>
                  <w:lang w:val="en-US"/>
                </w:rPr>
                <w:t>&lt;/gendoc&gt;</w:t>
              </w:r>
            </w:ins>
            <w:ins w:id="790" w:author="CELMER, JAN" w:date="2016-08-10T14:08:00Z">
              <w:r w:rsidRPr="00145BBD">
                <w:rPr>
                  <w:rFonts w:ascii="Courier New" w:hAnsi="Courier New" w:cs="Courier New"/>
                  <w:b/>
                  <w:lang w:val="en-US"/>
                  <w:rPrChange w:id="791" w:author="CELMER, JAN" w:date="2016-08-10T14:08:00Z">
                    <w:rPr>
                      <w:lang w:val="en-US"/>
                    </w:rPr>
                  </w:rPrChange>
                </w:rPr>
                <w:t>¶</w:t>
              </w:r>
            </w:ins>
          </w:p>
        </w:tc>
        <w:tc>
          <w:tcPr>
            <w:tcW w:w="4644" w:type="dxa"/>
          </w:tcPr>
          <w:p w:rsidR="00145BBD" w:rsidRPr="00145BBD" w:rsidRDefault="00145BBD">
            <w:pPr>
              <w:pStyle w:val="Paragraphedeliste"/>
              <w:numPr>
                <w:ilvl w:val="0"/>
                <w:numId w:val="36"/>
              </w:numPr>
              <w:rPr>
                <w:ins w:id="792" w:author="CELMER, JAN" w:date="2016-08-10T14:12:00Z"/>
                <w:rFonts w:ascii="Courier New" w:hAnsi="Courier New" w:cs="Courier New"/>
                <w:b/>
                <w:lang w:val="en-US"/>
                <w:rPrChange w:id="793" w:author="CELMER, JAN" w:date="2016-08-10T14:12:00Z">
                  <w:rPr>
                    <w:ins w:id="794" w:author="CELMER, JAN" w:date="2016-08-10T14:12:00Z"/>
                    <w:lang w:val="en-US"/>
                  </w:rPr>
                </w:rPrChange>
              </w:rPr>
              <w:pPrChange w:id="795" w:author="CELMER, JAN" w:date="2016-08-10T14:12:00Z">
                <w:pPr/>
              </w:pPrChange>
            </w:pPr>
            <w:ins w:id="796" w:author="CELMER, JAN" w:date="2016-08-10T14:12:00Z">
              <w:r w:rsidRPr="00145BBD">
                <w:rPr>
                  <w:rFonts w:ascii="Courier New" w:hAnsi="Courier New" w:cs="Courier New"/>
                  <w:b/>
                  <w:lang w:val="en-US"/>
                  <w:rPrChange w:id="797" w:author="CELMER, JAN" w:date="2016-08-10T14:12:00Z">
                    <w:rPr>
                      <w:lang w:val="en-US"/>
                    </w:rPr>
                  </w:rPrChange>
                </w:rPr>
                <w:t>Model2</w:t>
              </w:r>
            </w:ins>
          </w:p>
          <w:p w:rsidR="00145BBD" w:rsidRPr="00145BBD" w:rsidRDefault="00145BBD">
            <w:pPr>
              <w:rPr>
                <w:ins w:id="798" w:author="CELMER, JAN" w:date="2016-08-10T14:12:00Z"/>
                <w:rFonts w:ascii="Courier New" w:hAnsi="Courier New" w:cs="Courier New"/>
                <w:b/>
                <w:lang w:val="en-US"/>
              </w:rPr>
            </w:pPr>
          </w:p>
          <w:p w:rsidR="00145BBD" w:rsidRPr="00145BBD" w:rsidRDefault="00145BBD">
            <w:pPr>
              <w:pStyle w:val="Paragraphedeliste"/>
              <w:numPr>
                <w:ilvl w:val="0"/>
                <w:numId w:val="36"/>
              </w:numPr>
              <w:rPr>
                <w:ins w:id="799" w:author="CELMER, JAN" w:date="2016-08-10T14:12:00Z"/>
                <w:rFonts w:ascii="Courier New" w:hAnsi="Courier New" w:cs="Courier New"/>
                <w:b/>
                <w:lang w:val="en-US"/>
                <w:rPrChange w:id="800" w:author="CELMER, JAN" w:date="2016-08-10T14:12:00Z">
                  <w:rPr>
                    <w:ins w:id="801" w:author="CELMER, JAN" w:date="2016-08-10T14:12:00Z"/>
                    <w:lang w:val="en-US"/>
                  </w:rPr>
                </w:rPrChange>
              </w:rPr>
              <w:pPrChange w:id="802" w:author="CELMER, JAN" w:date="2016-08-10T14:12:00Z">
                <w:pPr/>
              </w:pPrChange>
            </w:pPr>
            <w:ins w:id="803" w:author="CELMER, JAN" w:date="2016-08-10T14:12:00Z">
              <w:r w:rsidRPr="00145BBD">
                <w:rPr>
                  <w:rFonts w:ascii="Courier New" w:hAnsi="Courier New" w:cs="Courier New"/>
                  <w:b/>
                  <w:lang w:val="en-US"/>
                  <w:rPrChange w:id="804" w:author="CELMER, JAN" w:date="2016-08-10T14:12:00Z">
                    <w:rPr>
                      <w:lang w:val="en-US"/>
                    </w:rPr>
                  </w:rPrChange>
                </w:rPr>
                <w:t>secondly</w:t>
              </w:r>
            </w:ins>
          </w:p>
          <w:p w:rsidR="00145BBD" w:rsidRPr="00145BBD" w:rsidRDefault="00145BBD">
            <w:pPr>
              <w:rPr>
                <w:ins w:id="805" w:author="CELMER, JAN" w:date="2016-08-10T14:12:00Z"/>
                <w:rFonts w:ascii="Courier New" w:hAnsi="Courier New" w:cs="Courier New"/>
                <w:b/>
                <w:lang w:val="en-US"/>
              </w:rPr>
            </w:pPr>
          </w:p>
          <w:p w:rsidR="004D3FEF" w:rsidRPr="00145BBD" w:rsidRDefault="00145BBD">
            <w:pPr>
              <w:pStyle w:val="Paragraphedeliste"/>
              <w:numPr>
                <w:ilvl w:val="0"/>
                <w:numId w:val="36"/>
              </w:numPr>
              <w:rPr>
                <w:ins w:id="806" w:author="CELMER, JAN" w:date="2016-08-10T14:04:00Z"/>
                <w:rFonts w:ascii="Courier New" w:hAnsi="Courier New" w:cs="Courier New"/>
                <w:b/>
                <w:lang w:val="en-US"/>
                <w:rPrChange w:id="807" w:author="CELMER, JAN" w:date="2016-08-10T14:12:00Z">
                  <w:rPr>
                    <w:ins w:id="808" w:author="CELMER, JAN" w:date="2016-08-10T14:04:00Z"/>
                    <w:lang w:val="en-US"/>
                  </w:rPr>
                </w:rPrChange>
              </w:rPr>
              <w:pPrChange w:id="809" w:author="CELMER, JAN" w:date="2016-08-10T14:12:00Z">
                <w:pPr/>
              </w:pPrChange>
            </w:pPr>
            <w:ins w:id="810" w:author="CELMER, JAN" w:date="2016-08-10T14:12:00Z">
              <w:r w:rsidRPr="00145BBD">
                <w:rPr>
                  <w:rFonts w:ascii="Courier New" w:hAnsi="Courier New" w:cs="Courier New"/>
                  <w:b/>
                  <w:lang w:val="en-US"/>
                  <w:rPrChange w:id="811" w:author="CELMER, JAN" w:date="2016-08-10T14:12:00Z">
                    <w:rPr>
                      <w:lang w:val="en-US"/>
                    </w:rPr>
                  </w:rPrChange>
                </w:rPr>
                <w:t>Package2</w:t>
              </w:r>
            </w:ins>
          </w:p>
        </w:tc>
      </w:tr>
    </w:tbl>
    <w:p w:rsidR="004D3FEF" w:rsidRPr="00430674" w:rsidRDefault="004D3FEF">
      <w:pPr>
        <w:rPr>
          <w:ins w:id="812" w:author="CELMER, JAN" w:date="2016-08-10T14:03:00Z"/>
          <w:lang w:val="en-US"/>
        </w:rPr>
        <w:pPrChange w:id="813" w:author="CELMER, JAN" w:date="2016-08-10T14:03:00Z">
          <w:pPr>
            <w:pStyle w:val="Titre1"/>
          </w:pPr>
        </w:pPrChange>
      </w:pPr>
    </w:p>
    <w:p w:rsidR="00DC18B4" w:rsidRPr="00C434C3" w:rsidRDefault="00884738" w:rsidP="00DC18B4">
      <w:pPr>
        <w:pStyle w:val="Titre1"/>
        <w:rPr>
          <w:lang w:val="en-US"/>
        </w:rPr>
      </w:pPr>
      <w:bookmarkStart w:id="814" w:name="_Toc458604873"/>
      <w:r>
        <w:rPr>
          <w:lang w:val="en-US"/>
        </w:rPr>
        <w:lastRenderedPageBreak/>
        <w:t xml:space="preserve">Reusing gendoc scripts inside the same document </w:t>
      </w:r>
      <w:r w:rsidR="009633A7" w:rsidRPr="007A674A">
        <w:rPr>
          <w:lang w:val="en-US"/>
        </w:rPr>
        <w:t>: &lt;fragment&gt; tag</w:t>
      </w:r>
      <w:bookmarkEnd w:id="735"/>
      <w:bookmarkEnd w:id="814"/>
    </w:p>
    <w:p w:rsidR="00884738" w:rsidRDefault="00884738">
      <w:pPr>
        <w:jc w:val="both"/>
        <w:rPr>
          <w:lang w:val="en-US"/>
        </w:rPr>
        <w:pPrChange w:id="815" w:author="CELMER, JAN" w:date="2016-08-09T09:51:00Z">
          <w:pPr/>
        </w:pPrChange>
      </w:pPr>
      <w:r>
        <w:rPr>
          <w:lang w:val="en-US"/>
        </w:rPr>
        <w:t xml:space="preserve">If a script section is used several times in a same document template, tag </w:t>
      </w:r>
      <w:r w:rsidRPr="00884738">
        <w:rPr>
          <w:rStyle w:val="gendoccodeCar"/>
        </w:rPr>
        <w:t>&lt;fragment&gt;</w:t>
      </w:r>
      <w:r>
        <w:rPr>
          <w:lang w:val="en-US"/>
        </w:rPr>
        <w:t xml:space="preserve"> can be used to define the script section and its attributes. </w:t>
      </w:r>
    </w:p>
    <w:p w:rsidR="00C434C3" w:rsidRDefault="00C434C3">
      <w:pPr>
        <w:jc w:val="both"/>
        <w:rPr>
          <w:lang w:val="en-US"/>
        </w:rPr>
        <w:pPrChange w:id="816" w:author="CELMER, JAN" w:date="2016-08-09T09:51:00Z">
          <w:pPr/>
        </w:pPrChange>
      </w:pPr>
      <w:r>
        <w:rPr>
          <w:lang w:val="en-US"/>
        </w:rPr>
        <w:t xml:space="preserve">It can then be called from </w:t>
      </w:r>
      <w:r w:rsidRPr="00C434C3">
        <w:rPr>
          <w:rStyle w:val="gendoccodeCar"/>
        </w:rPr>
        <w:t>&lt;gendoc&gt;</w:t>
      </w:r>
      <w:r>
        <w:rPr>
          <w:lang w:val="en-US"/>
        </w:rPr>
        <w:t xml:space="preserve"> tags </w:t>
      </w:r>
      <w:r w:rsidRPr="00C434C3">
        <w:rPr>
          <w:b/>
          <w:u w:val="single"/>
          <w:lang w:val="en-US"/>
        </w:rPr>
        <w:t>inside the same template document</w:t>
      </w:r>
    </w:p>
    <w:p w:rsidR="00BE42B5" w:rsidRDefault="00BE42B5">
      <w:pPr>
        <w:jc w:val="both"/>
        <w:rPr>
          <w:lang w:val="en-US"/>
        </w:rPr>
        <w:pPrChange w:id="817" w:author="CELMER, JAN" w:date="2016-08-09T09:51:00Z">
          <w:pPr/>
        </w:pPrChange>
      </w:pPr>
      <w:r w:rsidRPr="00BE42B5">
        <w:rPr>
          <w:rStyle w:val="gendoccodeCar"/>
        </w:rPr>
        <w:t>&lt;fragment&gt;</w:t>
      </w:r>
      <w:r>
        <w:rPr>
          <w:lang w:val="en-US"/>
        </w:rPr>
        <w:t xml:space="preserve"> tag can contain the following attributes :</w:t>
      </w:r>
    </w:p>
    <w:p w:rsidR="00C16B47" w:rsidRPr="00BE42B5" w:rsidRDefault="00BE42B5" w:rsidP="00C725A9">
      <w:pPr>
        <w:pStyle w:val="Paragraphedeliste"/>
        <w:numPr>
          <w:ilvl w:val="0"/>
          <w:numId w:val="26"/>
        </w:numPr>
        <w:rPr>
          <w:lang w:val="en-US"/>
        </w:rPr>
      </w:pPr>
      <w:r w:rsidRPr="00BE42B5">
        <w:rPr>
          <w:rStyle w:val="gendoccodeCar"/>
        </w:rPr>
        <w:t>n</w:t>
      </w:r>
      <w:r w:rsidR="00C16B47" w:rsidRPr="00BE42B5">
        <w:rPr>
          <w:rStyle w:val="gendoccodeCar"/>
        </w:rPr>
        <w:t>ame</w:t>
      </w:r>
      <w:r w:rsidR="00C16B47" w:rsidRPr="00BE42B5">
        <w:rPr>
          <w:lang w:val="en-US"/>
        </w:rPr>
        <w:t xml:space="preserve"> (Mandatory) : the name to call to use the fragment</w:t>
      </w:r>
    </w:p>
    <w:p w:rsidR="00C16B47" w:rsidRPr="00BE42B5" w:rsidRDefault="00C16B47" w:rsidP="00C725A9">
      <w:pPr>
        <w:pStyle w:val="Paragraphedeliste"/>
        <w:numPr>
          <w:ilvl w:val="0"/>
          <w:numId w:val="26"/>
        </w:numPr>
        <w:rPr>
          <w:lang w:val="en-US"/>
        </w:rPr>
      </w:pPr>
      <w:r w:rsidRPr="00BE42B5">
        <w:rPr>
          <w:rStyle w:val="gendoccodeCar"/>
        </w:rPr>
        <w:t xml:space="preserve">importedBundles </w:t>
      </w:r>
      <w:r w:rsidRPr="00BE42B5">
        <w:rPr>
          <w:lang w:val="en-US"/>
        </w:rPr>
        <w:t xml:space="preserve">(Optional) : the </w:t>
      </w:r>
      <w:r w:rsidR="00DD1D4E">
        <w:fldChar w:fldCharType="begin"/>
      </w:r>
      <w:r w:rsidR="00DD1D4E" w:rsidRPr="003B5AFC">
        <w:rPr>
          <w:lang w:val="en-US"/>
          <w:rPrChange w:id="818" w:author="FAURE, TRISTAN" w:date="2016-08-10T15:02:00Z">
            <w:rPr/>
          </w:rPrChange>
        </w:rPr>
        <w:instrText xml:space="preserve"> HYPERLINK \l "_Gendoc_bundles_1" </w:instrText>
      </w:r>
      <w:r w:rsidR="00DD1D4E">
        <w:fldChar w:fldCharType="separate"/>
      </w:r>
      <w:r w:rsidR="00BE42B5" w:rsidRPr="00BE42B5">
        <w:rPr>
          <w:rStyle w:val="Lienhypertexte"/>
          <w:lang w:val="en-US"/>
        </w:rPr>
        <w:t xml:space="preserve">external </w:t>
      </w:r>
      <w:r w:rsidRPr="00BE42B5">
        <w:rPr>
          <w:rStyle w:val="Lienhypertexte"/>
          <w:lang w:val="en-US"/>
        </w:rPr>
        <w:t>bundles</w:t>
      </w:r>
      <w:r w:rsidR="00DD1D4E">
        <w:rPr>
          <w:rStyle w:val="Lienhypertexte"/>
          <w:lang w:val="en-US"/>
        </w:rPr>
        <w:fldChar w:fldCharType="end"/>
      </w:r>
      <w:r w:rsidRPr="00BE42B5">
        <w:rPr>
          <w:lang w:val="en-US"/>
        </w:rPr>
        <w:t xml:space="preserve"> needed in the fragment code (separated by </w:t>
      </w:r>
      <w:r w:rsidRPr="00BE42B5">
        <w:rPr>
          <w:b/>
          <w:bCs/>
          <w:lang w:val="en-US"/>
        </w:rPr>
        <w:t>;</w:t>
      </w:r>
      <w:r w:rsidRPr="00BE42B5">
        <w:rPr>
          <w:lang w:val="en-US"/>
        </w:rPr>
        <w:t>)</w:t>
      </w:r>
    </w:p>
    <w:p w:rsidR="00C434C3" w:rsidRDefault="00C16B47" w:rsidP="00C725A9">
      <w:pPr>
        <w:pStyle w:val="Paragraphedeliste"/>
        <w:numPr>
          <w:ilvl w:val="0"/>
          <w:numId w:val="26"/>
        </w:numPr>
        <w:rPr>
          <w:lang w:val="en-US"/>
        </w:rPr>
      </w:pPr>
      <w:r w:rsidRPr="00BE42B5">
        <w:rPr>
          <w:rStyle w:val="gendoccodeCar"/>
        </w:rPr>
        <w:t xml:space="preserve">importedFragments </w:t>
      </w:r>
      <w:r w:rsidRPr="00BE42B5">
        <w:rPr>
          <w:lang w:val="en-US"/>
        </w:rPr>
        <w:t>(Optional)</w:t>
      </w:r>
      <w:r w:rsidRPr="00BE42B5">
        <w:rPr>
          <w:rStyle w:val="gendoccodeCar"/>
        </w:rPr>
        <w:t xml:space="preserve"> </w:t>
      </w:r>
      <w:r w:rsidRPr="00BE42B5">
        <w:rPr>
          <w:lang w:val="en-US"/>
        </w:rPr>
        <w:t xml:space="preserve">: the fragments </w:t>
      </w:r>
      <w:r w:rsidR="00BE42B5">
        <w:rPr>
          <w:lang w:val="en-US"/>
        </w:rPr>
        <w:t>needed in that</w:t>
      </w:r>
      <w:r w:rsidRPr="00BE42B5">
        <w:rPr>
          <w:lang w:val="en-US"/>
        </w:rPr>
        <w:t xml:space="preserve"> fragment code (separated by </w:t>
      </w:r>
      <w:r w:rsidRPr="00BE42B5">
        <w:rPr>
          <w:b/>
          <w:bCs/>
          <w:lang w:val="en-US"/>
        </w:rPr>
        <w:t>;</w:t>
      </w:r>
      <w:r w:rsidRPr="00BE42B5">
        <w:rPr>
          <w:lang w:val="en-US"/>
        </w:rPr>
        <w:t>)</w:t>
      </w:r>
    </w:p>
    <w:p w:rsidR="00B55DB2" w:rsidRPr="00C434C3" w:rsidRDefault="00B55DB2" w:rsidP="00C725A9">
      <w:pPr>
        <w:pStyle w:val="Paragraphedeliste"/>
        <w:numPr>
          <w:ilvl w:val="0"/>
          <w:numId w:val="26"/>
        </w:numPr>
        <w:rPr>
          <w:lang w:val="en-US"/>
        </w:rPr>
      </w:pPr>
      <w:r>
        <w:rPr>
          <w:rStyle w:val="gendoccodeCar"/>
        </w:rPr>
        <w:t xml:space="preserve">removeClosingLine (Optional) </w:t>
      </w:r>
      <w:r w:rsidRPr="00B55DB2">
        <w:rPr>
          <w:rStyle w:val="gendoccodeCar"/>
          <w:rFonts w:asciiTheme="minorHAnsi" w:hAnsiTheme="minorHAnsi"/>
          <w:b w:val="0"/>
        </w:rPr>
        <w:t>: when this attribute is set to ‘true’ the line containing the closing tag (&lt;/fragment&gt;) is removed during the generation</w:t>
      </w:r>
    </w:p>
    <w:p w:rsidR="00884738" w:rsidRPr="004070C1" w:rsidRDefault="00DC18B4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2F5897" w:themeColor="text2"/>
          <w:sz w:val="20"/>
        </w:rPr>
      </w:pPr>
      <w:r w:rsidRPr="004070C1">
        <w:rPr>
          <w:color w:val="2F5897" w:themeColor="text2"/>
          <w:sz w:val="20"/>
        </w:rPr>
        <w:t>&lt;fragment name=’displayDiagram’</w:t>
      </w:r>
      <w:r w:rsidR="008D31CA" w:rsidRPr="004070C1">
        <w:rPr>
          <w:color w:val="2F5897" w:themeColor="text2"/>
          <w:sz w:val="20"/>
        </w:rPr>
        <w:t xml:space="preserve"> </w:t>
      </w:r>
      <w:r w:rsidR="00884738" w:rsidRPr="004070C1">
        <w:rPr>
          <w:color w:val="2F5897" w:themeColor="text2"/>
          <w:sz w:val="20"/>
        </w:rPr>
        <w:t>importedBundles=</w:t>
      </w:r>
      <w:r w:rsidR="00F456E6" w:rsidRPr="004070C1">
        <w:rPr>
          <w:color w:val="2F5897" w:themeColor="text2"/>
          <w:sz w:val="20"/>
        </w:rPr>
        <w:t>’</w:t>
      </w:r>
      <w:r w:rsidR="00884738" w:rsidRPr="004070C1">
        <w:rPr>
          <w:color w:val="2F5897" w:themeColor="text2"/>
          <w:sz w:val="20"/>
        </w:rPr>
        <w:t>commons;gmf;papyrus’&gt;</w:t>
      </w:r>
    </w:p>
    <w:p w:rsidR="00DC18B4" w:rsidRPr="004070C1" w:rsidRDefault="00D6179C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2F5897" w:themeColor="text2"/>
          <w:sz w:val="20"/>
        </w:rPr>
      </w:pPr>
      <w:r w:rsidRPr="004070C1">
        <w:rPr>
          <w:color w:val="2F5897" w:themeColor="text2"/>
          <w:sz w:val="20"/>
        </w:rPr>
        <w:t xml:space="preserve"> </w:t>
      </w:r>
      <w:r w:rsidR="00884738" w:rsidRPr="004070C1">
        <w:rPr>
          <w:color w:val="2F5897" w:themeColor="text2"/>
          <w:sz w:val="20"/>
        </w:rPr>
        <w:t>&lt;arg name=</w:t>
      </w:r>
      <w:r w:rsidR="00BD7F2E" w:rsidRPr="004070C1">
        <w:rPr>
          <w:color w:val="2F5897" w:themeColor="text2"/>
          <w:sz w:val="20"/>
        </w:rPr>
        <w:t>’</w:t>
      </w:r>
      <w:r w:rsidR="00884738" w:rsidRPr="004070C1">
        <w:rPr>
          <w:color w:val="2F5897" w:themeColor="text2"/>
          <w:sz w:val="20"/>
        </w:rPr>
        <w:t>element’ type=</w:t>
      </w:r>
      <w:r w:rsidR="004070C1">
        <w:rPr>
          <w:color w:val="2F5897" w:themeColor="text2"/>
          <w:sz w:val="20"/>
        </w:rPr>
        <w:t>’</w:t>
      </w:r>
      <w:r w:rsidR="00B9504D">
        <w:rPr>
          <w:color w:val="2F5897" w:themeColor="text2"/>
          <w:sz w:val="20"/>
        </w:rPr>
        <w:t>uml::</w:t>
      </w:r>
      <w:r w:rsidR="004070C1">
        <w:rPr>
          <w:color w:val="2F5897" w:themeColor="text2"/>
          <w:sz w:val="20"/>
        </w:rPr>
        <w:t>Element’</w:t>
      </w:r>
      <w:r w:rsidR="00884738" w:rsidRPr="004070C1">
        <w:rPr>
          <w:color w:val="2F5897" w:themeColor="text2"/>
          <w:sz w:val="20"/>
        </w:rPr>
        <w:t>/&gt;</w:t>
      </w:r>
    </w:p>
    <w:p w:rsidR="00DC18B4" w:rsidRDefault="00D6179C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8D31CA">
        <w:rPr>
          <w:sz w:val="20"/>
        </w:rPr>
        <w:t xml:space="preserve"> </w:t>
      </w:r>
      <w:r w:rsidR="008A29B3">
        <w:rPr>
          <w:sz w:val="20"/>
        </w:rPr>
        <w:t>[for</w:t>
      </w:r>
      <w:r w:rsidR="004E5BDD">
        <w:rPr>
          <w:sz w:val="20"/>
        </w:rPr>
        <w:t xml:space="preserve"> </w:t>
      </w:r>
      <w:r w:rsidR="00DC18B4" w:rsidRPr="008D31CA">
        <w:rPr>
          <w:sz w:val="20"/>
        </w:rPr>
        <w:t>(d:Diagram|element.getPapyrusDiagrams())]&lt;drop/&gt;</w:t>
      </w:r>
    </w:p>
    <w:p w:rsidR="000F07EC" w:rsidRPr="00326446" w:rsidRDefault="000F07EC" w:rsidP="00B71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26446">
        <w:rPr>
          <w:lang w:val="en-US"/>
        </w:rPr>
        <w:t xml:space="preserve">Diagram [d.name/] : </w:t>
      </w:r>
    </w:p>
    <w:p w:rsidR="00DC18B4" w:rsidRPr="008D31CA" w:rsidRDefault="00D6179C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8D31CA">
        <w:rPr>
          <w:sz w:val="20"/>
        </w:rPr>
        <w:t xml:space="preserve">  </w:t>
      </w:r>
      <w:r w:rsidR="00DC18B4" w:rsidRPr="008D31CA">
        <w:rPr>
          <w:sz w:val="20"/>
        </w:rPr>
        <w:t>&lt;image object=’[d.getDiagram()/]’</w:t>
      </w:r>
      <w:r w:rsidR="00F80395" w:rsidRPr="008D31CA">
        <w:rPr>
          <w:sz w:val="20"/>
        </w:rPr>
        <w:t xml:space="preserve"> </w:t>
      </w:r>
      <w:r w:rsidR="00DC18B4" w:rsidRPr="008D31CA">
        <w:rPr>
          <w:sz w:val="20"/>
        </w:rPr>
        <w:t>maxW</w:t>
      </w:r>
      <w:r w:rsidR="00F80395" w:rsidRPr="008D31CA">
        <w:rPr>
          <w:sz w:val="20"/>
        </w:rPr>
        <w:t>=’true’&gt;&lt;drop/&gt;</w:t>
      </w:r>
    </w:p>
    <w:p w:rsidR="00F80395" w:rsidRPr="008D31CA" w:rsidRDefault="00F80395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8D31CA">
        <w:rPr>
          <w:noProof/>
          <w:sz w:val="20"/>
        </w:rPr>
        <w:drawing>
          <wp:inline distT="0" distB="0" distL="0" distR="0" wp14:anchorId="48AF1F75" wp14:editId="01569816">
            <wp:extent cx="5444065" cy="948267"/>
            <wp:effectExtent l="0" t="0" r="4445" b="4445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" t="8760" r="2410" b="9489"/>
                    <a:stretch/>
                  </pic:blipFill>
                  <pic:spPr bwMode="auto">
                    <a:xfrm>
                      <a:off x="0" y="0"/>
                      <a:ext cx="5448042" cy="94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0395" w:rsidRDefault="00D6179C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8D31CA">
        <w:rPr>
          <w:sz w:val="20"/>
        </w:rPr>
        <w:t xml:space="preserve">  </w:t>
      </w:r>
      <w:r w:rsidR="00F80395" w:rsidRPr="008D31CA">
        <w:rPr>
          <w:sz w:val="20"/>
        </w:rPr>
        <w:t>&lt;/image&gt;</w:t>
      </w:r>
    </w:p>
    <w:p w:rsidR="00DC18B4" w:rsidRPr="008D31CA" w:rsidRDefault="00DC18B4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8D31CA">
        <w:rPr>
          <w:sz w:val="20"/>
        </w:rPr>
        <w:t>[/for]&lt;drop/&gt;</w:t>
      </w:r>
    </w:p>
    <w:p w:rsidR="00884738" w:rsidRPr="004070C1" w:rsidRDefault="00884738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2F5897" w:themeColor="text2"/>
          <w:sz w:val="20"/>
        </w:rPr>
      </w:pPr>
      <w:r w:rsidRPr="004070C1">
        <w:rPr>
          <w:color w:val="2F5897" w:themeColor="text2"/>
          <w:sz w:val="20"/>
        </w:rPr>
        <w:t>&lt;/fragment&gt;</w:t>
      </w:r>
    </w:p>
    <w:p w:rsidR="00B71A1B" w:rsidRDefault="00B71A1B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F145DA" w:rsidRPr="00884738" w:rsidRDefault="00F145DA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84738" w:rsidRPr="00884738" w:rsidRDefault="00215708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&lt;gendoc&gt;</w:t>
      </w:r>
    </w:p>
    <w:p w:rsidR="00884738" w:rsidRPr="00884738" w:rsidRDefault="00EC6431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lang w:val="en-GB"/>
        </w:rPr>
        <w:t>[for</w:t>
      </w:r>
      <w:r w:rsidR="00884738" w:rsidRPr="00884738">
        <w:rPr>
          <w:lang w:val="en-GB"/>
        </w:rPr>
        <w:t>(p:</w:t>
      </w:r>
      <w:r w:rsidR="00950332">
        <w:rPr>
          <w:lang w:val="en-GB"/>
        </w:rPr>
        <w:t>Package|Package.allInstances()</w:t>
      </w:r>
      <w:r w:rsidR="00884738" w:rsidRPr="00884738">
        <w:rPr>
          <w:lang w:val="en-GB"/>
        </w:rPr>
        <w:t>)]</w:t>
      </w:r>
    </w:p>
    <w:p w:rsidR="00884738" w:rsidRPr="00326446" w:rsidRDefault="00884738" w:rsidP="00710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26446">
        <w:rPr>
          <w:lang w:val="en-US"/>
        </w:rPr>
        <w:tab/>
      </w:r>
      <w:r w:rsidR="00950332" w:rsidRPr="00326446">
        <w:rPr>
          <w:lang w:val="en-US"/>
        </w:rPr>
        <w:t>[p.name/]</w:t>
      </w:r>
    </w:p>
    <w:p w:rsidR="00950332" w:rsidRPr="00884738" w:rsidRDefault="00950332" w:rsidP="00787333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26446">
        <w:tab/>
      </w:r>
      <w:r w:rsidRPr="00787333">
        <w:rPr>
          <w:color w:val="2F5897" w:themeColor="text2"/>
          <w:lang w:val="en-GB"/>
        </w:rPr>
        <w:t>[p.displayDiagram()/]</w:t>
      </w:r>
    </w:p>
    <w:p w:rsidR="00884738" w:rsidRPr="00884738" w:rsidRDefault="00884738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84738">
        <w:rPr>
          <w:lang w:val="en-GB"/>
        </w:rPr>
        <w:t xml:space="preserve">[/for] </w:t>
      </w:r>
    </w:p>
    <w:p w:rsidR="00884738" w:rsidRPr="00DC18B4" w:rsidRDefault="00884738" w:rsidP="00B71A1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C18B4">
        <w:t>&lt;/gendoc&gt;</w:t>
      </w:r>
    </w:p>
    <w:p w:rsidR="00884738" w:rsidDel="00763915" w:rsidRDefault="00884738" w:rsidP="00906EF7">
      <w:pPr>
        <w:pStyle w:val="Titre1"/>
        <w:rPr>
          <w:del w:id="819" w:author="FAURE, TRISTAN" w:date="2016-08-10T15:15:00Z"/>
          <w:lang w:val="en-US"/>
        </w:rPr>
      </w:pPr>
    </w:p>
    <w:p w:rsidR="00763915" w:rsidRDefault="00763915" w:rsidP="008B11F8">
      <w:pPr>
        <w:rPr>
          <w:ins w:id="820" w:author="FAURE, TRISTAN" w:date="2016-08-10T15:15:00Z"/>
          <w:lang w:val="en-US"/>
        </w:rPr>
      </w:pPr>
    </w:p>
    <w:p w:rsidR="00763915" w:rsidRDefault="00763915" w:rsidP="00763915">
      <w:pPr>
        <w:rPr>
          <w:ins w:id="821" w:author="FAURE, TRISTAN" w:date="2016-08-10T15:15:00Z"/>
          <w:lang w:val="en-US"/>
        </w:rPr>
        <w:pPrChange w:id="822" w:author="FAURE, TRISTAN" w:date="2016-08-10T15:15:00Z">
          <w:pPr/>
        </w:pPrChange>
      </w:pPr>
    </w:p>
    <w:p w:rsidR="00763915" w:rsidRDefault="00763915" w:rsidP="00763915">
      <w:pPr>
        <w:rPr>
          <w:ins w:id="823" w:author="FAURE, TRISTAN" w:date="2016-08-10T15:16:00Z"/>
          <w:lang w:val="en-US"/>
        </w:rPr>
        <w:pPrChange w:id="824" w:author="FAURE, TRISTAN" w:date="2016-08-10T15:15:00Z">
          <w:pPr/>
        </w:pPrChange>
      </w:pPr>
    </w:p>
    <w:p w:rsidR="00292BB3" w:rsidRPr="008B11F8" w:rsidRDefault="00292BB3" w:rsidP="00763915">
      <w:pPr>
        <w:rPr>
          <w:ins w:id="825" w:author="FAURE, TRISTAN" w:date="2016-08-10T15:15:00Z"/>
          <w:lang w:val="en-US"/>
        </w:rPr>
        <w:pPrChange w:id="826" w:author="FAURE, TRISTAN" w:date="2016-08-10T15:15:00Z">
          <w:pPr/>
        </w:pPrChange>
      </w:pPr>
    </w:p>
    <w:p w:rsidR="00884738" w:rsidDel="00763915" w:rsidRDefault="007C12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del w:id="827" w:author="FAURE, TRISTAN" w:date="2016-08-10T15:15:00Z"/>
          <w:lang w:val="en-US"/>
        </w:rPr>
        <w:pPrChange w:id="828" w:author="CELMER, JAN" w:date="2016-08-09T09:51:00Z">
          <w:pPr>
            <w:pBdr>
              <w:top w:val="single" w:sz="4" w:space="1" w:color="auto"/>
              <w:left w:val="single" w:sz="4" w:space="1" w:color="auto"/>
              <w:bottom w:val="single" w:sz="4" w:space="1" w:color="auto"/>
              <w:right w:val="single" w:sz="4" w:space="1" w:color="auto"/>
            </w:pBdr>
          </w:pPr>
        </w:pPrChange>
      </w:pPr>
      <w:del w:id="829" w:author="FAURE, TRISTAN" w:date="2016-08-10T15:15:00Z">
        <w:r w:rsidDel="00763915">
          <w:rPr>
            <w:rFonts w:ascii="Open Sans" w:hAnsi="Open Sans" w:cs="Open Sans"/>
            <w:noProof/>
            <w:color w:val="0088CC"/>
            <w:sz w:val="21"/>
            <w:szCs w:val="21"/>
            <w:lang w:val="en-US"/>
          </w:rPr>
          <w:drawing>
            <wp:inline distT="0" distB="0" distL="0" distR="0" wp14:anchorId="33897143" wp14:editId="3ACAF3F4">
              <wp:extent cx="237600" cy="237600"/>
              <wp:effectExtent l="0" t="0" r="0" b="0"/>
              <wp:docPr id="58" name="Image 58" descr="Gemoji image for :warning">
                <a:hlinkClick xmlns:a="http://schemas.openxmlformats.org/drawingml/2006/main" r:id="rId3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3" descr="Gemoji image for :warning">
                        <a:hlinkClick r:id="rId3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7600" cy="23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Del="00763915">
          <w:rPr>
            <w:lang w:val="en-US"/>
          </w:rPr>
          <w:delText xml:space="preserve">  </w:delText>
        </w:r>
        <w:r w:rsidR="00884738" w:rsidDel="00763915">
          <w:rPr>
            <w:lang w:val="en-US"/>
          </w:rPr>
          <w:delText xml:space="preserve">Bug </w:delText>
        </w:r>
        <w:r w:rsidR="0019306E" w:rsidDel="00763915">
          <w:fldChar w:fldCharType="begin"/>
        </w:r>
        <w:r w:rsidR="0019306E" w:rsidRPr="00C62BB1" w:rsidDel="00763915">
          <w:rPr>
            <w:lang w:val="en-US"/>
          </w:rPr>
          <w:delInstrText xml:space="preserve"> HYPERLINK "https://bugs.eclipse.org/bugs/show_bug.cgi?id=452290" </w:delInstrText>
        </w:r>
        <w:r w:rsidR="0019306E" w:rsidDel="00763915">
          <w:fldChar w:fldCharType="separate"/>
        </w:r>
        <w:r w:rsidR="00884738" w:rsidRPr="00884738" w:rsidDel="00763915">
          <w:rPr>
            <w:rStyle w:val="Lienhypertexte"/>
            <w:lang w:val="en-US"/>
          </w:rPr>
          <w:delText>45</w:delText>
        </w:r>
        <w:r w:rsidR="00884738" w:rsidRPr="00884738" w:rsidDel="00763915">
          <w:rPr>
            <w:rStyle w:val="Lienhypertexte"/>
            <w:lang w:val="en-US"/>
          </w:rPr>
          <w:delText>2</w:delText>
        </w:r>
        <w:r w:rsidR="00884738" w:rsidRPr="00884738" w:rsidDel="00763915">
          <w:rPr>
            <w:rStyle w:val="Lienhypertexte"/>
            <w:lang w:val="en-US"/>
          </w:rPr>
          <w:delText>290</w:delText>
        </w:r>
        <w:r w:rsidR="0019306E" w:rsidDel="00763915">
          <w:rPr>
            <w:rStyle w:val="Lienhypertexte"/>
            <w:lang w:val="en-US"/>
          </w:rPr>
          <w:fldChar w:fldCharType="end"/>
        </w:r>
        <w:r w:rsidR="00884738" w:rsidDel="00763915">
          <w:rPr>
            <w:lang w:val="en-US"/>
          </w:rPr>
          <w:delText xml:space="preserve"> : External bundle “commons” is not imported by default inside &lt;fragment&gt; tags and must be added explicitely</w:delText>
        </w:r>
      </w:del>
      <w:ins w:id="830" w:author="CELMER, JAN" w:date="2016-08-09T09:51:00Z">
        <w:del w:id="831" w:author="FAURE, TRISTAN" w:date="2016-08-10T15:15:00Z">
          <w:r w:rsidR="00EC491F" w:rsidDel="00763915">
            <w:rPr>
              <w:lang w:val="en-US"/>
            </w:rPr>
            <w:delText>explicitly</w:delText>
          </w:r>
        </w:del>
      </w:ins>
      <w:del w:id="832" w:author="FAURE, TRISTAN" w:date="2016-08-10T15:15:00Z">
        <w:r w:rsidR="00884738" w:rsidDel="00763915">
          <w:rPr>
            <w:lang w:val="en-US"/>
          </w:rPr>
          <w:delText xml:space="preserve"> to the list of external bundles to use : </w:delText>
        </w:r>
      </w:del>
    </w:p>
    <w:p w:rsidR="00884738" w:rsidRPr="00326446" w:rsidDel="00763915" w:rsidRDefault="00884738" w:rsidP="007C1238">
      <w:pPr>
        <w:pStyle w:val="gendoccod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del w:id="833" w:author="FAURE, TRISTAN" w:date="2016-08-10T15:15:00Z"/>
          <w:lang w:val="fr-FR"/>
        </w:rPr>
      </w:pPr>
      <w:del w:id="834" w:author="FAURE, TRISTAN" w:date="2016-08-10T15:15:00Z">
        <w:r w:rsidRPr="00326446" w:rsidDel="00763915">
          <w:rPr>
            <w:lang w:val="fr-FR"/>
          </w:rPr>
          <w:delText xml:space="preserve">&lt;fragment … </w:delText>
        </w:r>
        <w:r w:rsidRPr="00326446" w:rsidDel="00763915">
          <w:rPr>
            <w:color w:val="2F5897" w:themeColor="text2"/>
            <w:lang w:val="fr-FR"/>
          </w:rPr>
          <w:delText>importedBundles=’commons;…</w:delText>
        </w:r>
        <w:r w:rsidRPr="00326446" w:rsidDel="00763915">
          <w:rPr>
            <w:lang w:val="fr-FR"/>
          </w:rPr>
          <w:delText>’ …&gt;</w:delText>
        </w:r>
      </w:del>
    </w:p>
    <w:p w:rsidR="00884738" w:rsidRPr="00326446" w:rsidDel="00763915" w:rsidRDefault="00884738" w:rsidP="007C1238">
      <w:pPr>
        <w:pStyle w:val="gendoccod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del w:id="835" w:author="FAURE, TRISTAN" w:date="2016-08-10T15:15:00Z"/>
          <w:lang w:val="fr-FR"/>
        </w:rPr>
      </w:pPr>
      <w:del w:id="836" w:author="FAURE, TRISTAN" w:date="2016-08-10T15:15:00Z">
        <w:r w:rsidRPr="00326446" w:rsidDel="00763915">
          <w:rPr>
            <w:lang w:val="fr-FR"/>
          </w:rPr>
          <w:delText>…</w:delText>
        </w:r>
      </w:del>
    </w:p>
    <w:p w:rsidR="00884738" w:rsidRPr="00326446" w:rsidDel="00763915" w:rsidRDefault="00884738" w:rsidP="007C1238">
      <w:pPr>
        <w:pStyle w:val="gendoccod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del w:id="837" w:author="FAURE, TRISTAN" w:date="2016-08-10T15:15:00Z"/>
          <w:lang w:val="fr-FR"/>
        </w:rPr>
      </w:pPr>
      <w:del w:id="838" w:author="FAURE, TRISTAN" w:date="2016-08-10T15:15:00Z">
        <w:r w:rsidRPr="00326446" w:rsidDel="00763915">
          <w:rPr>
            <w:lang w:val="fr-FR"/>
          </w:rPr>
          <w:delText>&lt;/fragment&gt;</w:delText>
        </w:r>
      </w:del>
    </w:p>
    <w:p w:rsidR="002E0B8B" w:rsidRPr="00906EF7" w:rsidRDefault="00062C0B" w:rsidP="00906EF7">
      <w:pPr>
        <w:pStyle w:val="Titre1"/>
        <w:rPr>
          <w:ins w:id="839" w:author="CELMER, JAN" w:date="2016-08-09T15:09:00Z"/>
          <w:lang w:val="en-US"/>
        </w:rPr>
      </w:pPr>
      <w:bookmarkStart w:id="840" w:name="_Gendoc_bundles_1"/>
      <w:bookmarkStart w:id="841" w:name="_Toc404180663"/>
      <w:bookmarkStart w:id="842" w:name="_Toc458604874"/>
      <w:bookmarkEnd w:id="840"/>
      <w:ins w:id="843" w:author="CELMER, JAN" w:date="2016-08-09T11:24:00Z">
        <w:r>
          <w:rPr>
            <w:lang w:val="en-US"/>
          </w:rPr>
          <w:t>Command Line Interface</w:t>
        </w:r>
      </w:ins>
      <w:bookmarkEnd w:id="842"/>
    </w:p>
    <w:p w:rsidR="002E0B8B" w:rsidRPr="00906EF7" w:rsidRDefault="00B52F20">
      <w:pPr>
        <w:jc w:val="both"/>
        <w:rPr>
          <w:ins w:id="844" w:author="CELMER, JAN" w:date="2016-08-09T11:24:00Z"/>
          <w:lang w:val="en-US"/>
        </w:rPr>
        <w:pPrChange w:id="845" w:author="CELMER, JAN" w:date="2016-08-09T15:27:00Z">
          <w:pPr>
            <w:pStyle w:val="Titre1"/>
          </w:pPr>
        </w:pPrChange>
      </w:pPr>
      <w:ins w:id="846" w:author="CELMER, JAN" w:date="2016-08-09T15:23:00Z">
        <w:del w:id="847" w:author="FAURE, TRISTAN" w:date="2016-08-10T15:15:00Z">
          <w:r w:rsidDel="00763915">
            <w:rPr>
              <w:lang w:val="en-US"/>
            </w:rPr>
            <w:delText>Now on, you can easily</w:delText>
          </w:r>
        </w:del>
      </w:ins>
      <w:ins w:id="848" w:author="FAURE, TRISTAN" w:date="2016-08-10T15:16:00Z">
        <w:r w:rsidR="00763915">
          <w:rPr>
            <w:lang w:val="en-US"/>
          </w:rPr>
          <w:t>To</w:t>
        </w:r>
      </w:ins>
      <w:ins w:id="849" w:author="CELMER, JAN" w:date="2016-08-09T15:23:00Z">
        <w:r>
          <w:rPr>
            <w:lang w:val="en-US"/>
          </w:rPr>
          <w:t xml:space="preserve"> generate the documentation </w:t>
        </w:r>
        <w:r w:rsidR="00906EF7">
          <w:rPr>
            <w:lang w:val="en-US"/>
          </w:rPr>
          <w:t>from the</w:t>
        </w:r>
      </w:ins>
      <w:ins w:id="850" w:author="CELMER, JAN" w:date="2016-08-10T11:35:00Z">
        <w:r w:rsidR="00906EF7">
          <w:rPr>
            <w:lang w:val="en-US"/>
          </w:rPr>
          <w:t xml:space="preserve"> command line</w:t>
        </w:r>
      </w:ins>
      <w:ins w:id="851" w:author="FAURE, TRISTAN" w:date="2016-08-10T15:16:00Z">
        <w:r w:rsidR="00763915">
          <w:rPr>
            <w:lang w:val="en-US"/>
          </w:rPr>
          <w:t xml:space="preserve"> </w:t>
        </w:r>
      </w:ins>
      <w:ins w:id="852" w:author="CELMER, JAN" w:date="2016-08-10T11:35:00Z">
        <w:del w:id="853" w:author="FAURE, TRISTAN" w:date="2016-08-10T15:16:00Z">
          <w:r w:rsidR="00906EF7" w:rsidDel="00763915">
            <w:rPr>
              <w:lang w:val="en-US"/>
            </w:rPr>
            <w:delText>.</w:delText>
          </w:r>
        </w:del>
      </w:ins>
      <w:ins w:id="854" w:author="CELMER, JAN" w:date="2016-08-09T15:09:00Z">
        <w:del w:id="855" w:author="FAURE, TRISTAN" w:date="2016-08-10T15:16:00Z">
          <w:r w:rsidR="00906EF7" w:rsidDel="00763915">
            <w:rPr>
              <w:lang w:val="en-US"/>
            </w:rPr>
            <w:delText xml:space="preserve"> </w:delText>
          </w:r>
        </w:del>
      </w:ins>
      <w:ins w:id="856" w:author="CELMER, JAN" w:date="2016-08-10T11:36:00Z">
        <w:del w:id="857" w:author="FAURE, TRISTAN" w:date="2016-08-10T15:16:00Z">
          <w:r w:rsidR="00906EF7" w:rsidDel="00763915">
            <w:rPr>
              <w:lang w:val="en-US"/>
            </w:rPr>
            <w:delText>T</w:delText>
          </w:r>
        </w:del>
      </w:ins>
      <w:ins w:id="858" w:author="CELMER, JAN" w:date="2016-08-09T15:09:00Z">
        <w:del w:id="859" w:author="FAURE, TRISTAN" w:date="2016-08-10T15:16:00Z">
          <w:r w:rsidR="005A0CD4" w:rsidDel="00763915">
            <w:rPr>
              <w:lang w:val="en-US"/>
            </w:rPr>
            <w:delText xml:space="preserve">o launch the generation </w:delText>
          </w:r>
        </w:del>
      </w:ins>
      <w:ins w:id="860" w:author="CELMER, JAN" w:date="2016-08-10T11:36:00Z">
        <w:r w:rsidR="00906EF7">
          <w:rPr>
            <w:lang w:val="en-US"/>
          </w:rPr>
          <w:t>use</w:t>
        </w:r>
      </w:ins>
      <w:ins w:id="861" w:author="CELMER, JAN" w:date="2016-08-09T15:23:00Z">
        <w:r w:rsidR="00906EF7">
          <w:rPr>
            <w:lang w:val="en-US"/>
          </w:rPr>
          <w:t xml:space="preserve"> </w:t>
        </w:r>
      </w:ins>
      <w:ins w:id="862" w:author="CELMER, JAN" w:date="2016-08-10T11:36:00Z">
        <w:r w:rsidR="00906EF7">
          <w:rPr>
            <w:lang w:val="en-US"/>
          </w:rPr>
          <w:t xml:space="preserve">the </w:t>
        </w:r>
        <w:del w:id="863" w:author="FAURE, TRISTAN" w:date="2016-08-10T15:16:00Z">
          <w:r w:rsidR="00906EF7" w:rsidDel="00763915">
            <w:rPr>
              <w:lang w:val="en-US"/>
            </w:rPr>
            <w:delText xml:space="preserve">pattern </w:delText>
          </w:r>
        </w:del>
      </w:ins>
      <w:ins w:id="864" w:author="FAURE, TRISTAN" w:date="2016-08-10T15:16:00Z">
        <w:r w:rsidR="00763915">
          <w:rPr>
            <w:lang w:val="en-US"/>
          </w:rPr>
          <w:t xml:space="preserve">example presented </w:t>
        </w:r>
      </w:ins>
      <w:ins w:id="865" w:author="CELMER, JAN" w:date="2016-08-10T11:36:00Z">
        <w:r w:rsidR="00906EF7">
          <w:rPr>
            <w:lang w:val="en-US"/>
          </w:rPr>
          <w:t>below</w:t>
        </w:r>
      </w:ins>
      <w:ins w:id="866" w:author="CELMER, JAN" w:date="2016-08-09T15:09:00Z">
        <w:r w:rsidR="005A0CD4">
          <w:rPr>
            <w:lang w:val="en-US"/>
          </w:rPr>
          <w:t>.</w:t>
        </w:r>
      </w:ins>
    </w:p>
    <w:p w:rsidR="002E0B8B" w:rsidRDefault="002E0B8B" w:rsidP="002E0B8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ins w:id="867" w:author="CELMER, JAN" w:date="2016-08-09T15:08:00Z"/>
        </w:rPr>
      </w:pPr>
      <w:ins w:id="868" w:author="CELMER, JAN" w:date="2016-08-09T15:08:00Z">
        <w:r w:rsidRPr="002E0B8B">
          <w:t>java -cp "ECLIPSE_PATH\plugins\org.eclipse.equinox.launcher_XXXX.jar" org.eclipse.core.launcher.Main -application org.eclipse.gendoc.batch.GendocBatchMode -data d:\workspace_directory  -idt dir="D:\your_template.docx"</w:t>
        </w:r>
      </w:ins>
    </w:p>
    <w:p w:rsidR="002E0B8B" w:rsidRPr="007F4541" w:rsidRDefault="002E0B8B" w:rsidP="002E0B8B">
      <w:pPr>
        <w:pStyle w:val="gendoc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4E9EF" w:themeFill="background2"/>
        <w:rPr>
          <w:ins w:id="869" w:author="CELMER, JAN" w:date="2016-08-09T15:07:00Z"/>
        </w:rPr>
      </w:pPr>
    </w:p>
    <w:p w:rsidR="005A0CD4" w:rsidRDefault="005A0CD4">
      <w:pPr>
        <w:rPr>
          <w:ins w:id="870" w:author="CELMER, JAN" w:date="2016-08-09T15:18:00Z"/>
          <w:lang w:val="en-US"/>
        </w:rPr>
        <w:pPrChange w:id="871" w:author="CELMER, JAN" w:date="2016-08-09T11:24:00Z">
          <w:pPr>
            <w:pStyle w:val="Titre1"/>
          </w:pPr>
        </w:pPrChange>
      </w:pPr>
      <w:ins w:id="872" w:author="CELMER, JAN" w:date="2016-08-09T15:15:00Z">
        <w:r>
          <w:rPr>
            <w:lang w:val="en-US"/>
          </w:rPr>
          <w:t>Where</w:t>
        </w:r>
      </w:ins>
      <w:ins w:id="873" w:author="CELMER, JAN" w:date="2016-08-09T15:18:00Z">
        <w:r>
          <w:rPr>
            <w:lang w:val="en-US"/>
          </w:rPr>
          <w:t>:</w:t>
        </w:r>
      </w:ins>
    </w:p>
    <w:p w:rsidR="00062C0B" w:rsidRDefault="005A0CD4">
      <w:pPr>
        <w:pStyle w:val="Paragraphedeliste"/>
        <w:numPr>
          <w:ilvl w:val="0"/>
          <w:numId w:val="26"/>
        </w:numPr>
        <w:rPr>
          <w:ins w:id="874" w:author="CELMER, JAN" w:date="2016-08-09T15:19:00Z"/>
          <w:lang w:val="en-US"/>
        </w:rPr>
        <w:pPrChange w:id="875" w:author="CELMER, JAN" w:date="2016-08-09T15:18:00Z">
          <w:pPr>
            <w:pStyle w:val="Titre1"/>
          </w:pPr>
        </w:pPrChange>
      </w:pPr>
      <w:ins w:id="876" w:author="CELMER, JAN" w:date="2016-08-09T15:15:00Z">
        <w:del w:id="877" w:author="FAURE, TRISTAN" w:date="2016-08-10T15:16:00Z">
          <w:r w:rsidRPr="00906EF7" w:rsidDel="00292BB3">
            <w:rPr>
              <w:lang w:val="en-US"/>
            </w:rPr>
            <w:delText xml:space="preserve"> </w:delText>
          </w:r>
        </w:del>
        <w:r w:rsidRPr="00906EF7">
          <w:rPr>
            <w:lang w:val="en-US"/>
          </w:rPr>
          <w:t>ECLIPSE_</w:t>
        </w:r>
        <w:r w:rsidRPr="00430674">
          <w:rPr>
            <w:lang w:val="en-US"/>
          </w:rPr>
          <w:t xml:space="preserve">PATH stands for </w:t>
        </w:r>
      </w:ins>
      <w:ins w:id="878" w:author="CELMER, JAN" w:date="2016-08-09T15:17:00Z">
        <w:r w:rsidRPr="003B5AFC">
          <w:rPr>
            <w:lang w:val="en-US"/>
          </w:rPr>
          <w:t xml:space="preserve">the Eclipse </w:t>
        </w:r>
      </w:ins>
      <w:ins w:id="879" w:author="CELMER, JAN" w:date="2016-08-09T15:18:00Z">
        <w:r w:rsidRPr="00170525">
          <w:rPr>
            <w:lang w:val="en-US"/>
          </w:rPr>
          <w:t>directory</w:t>
        </w:r>
      </w:ins>
    </w:p>
    <w:p w:rsidR="005A0CD4" w:rsidRPr="00906EF7" w:rsidRDefault="00B52F20">
      <w:pPr>
        <w:pStyle w:val="Paragraphedeliste"/>
        <w:numPr>
          <w:ilvl w:val="0"/>
          <w:numId w:val="26"/>
        </w:numPr>
        <w:rPr>
          <w:ins w:id="880" w:author="CELMER, JAN" w:date="2016-08-09T15:10:00Z"/>
          <w:lang w:val="en-US"/>
        </w:rPr>
        <w:pPrChange w:id="881" w:author="CELMER, JAN" w:date="2016-08-09T15:18:00Z">
          <w:pPr>
            <w:pStyle w:val="Titre1"/>
          </w:pPr>
        </w:pPrChange>
      </w:pPr>
      <w:ins w:id="882" w:author="CELMER, JAN" w:date="2016-08-09T15:19:00Z">
        <w:r>
          <w:rPr>
            <w:lang w:val="en-US"/>
          </w:rPr>
          <w:t>org.eclipse.equinox</w:t>
        </w:r>
      </w:ins>
      <w:ins w:id="883" w:author="CELMER, JAN" w:date="2016-08-09T15:20:00Z">
        <w:r>
          <w:rPr>
            <w:lang w:val="en-US"/>
          </w:rPr>
          <w:t>.launcher_XXXX.jar – the launcher version</w:t>
        </w:r>
      </w:ins>
    </w:p>
    <w:p w:rsidR="005A0CD4" w:rsidRDefault="00292BB3">
      <w:pPr>
        <w:pStyle w:val="Paragraphedeliste"/>
        <w:numPr>
          <w:ilvl w:val="0"/>
          <w:numId w:val="26"/>
        </w:numPr>
        <w:rPr>
          <w:ins w:id="884" w:author="CELMER, JAN" w:date="2016-08-09T15:20:00Z"/>
          <w:lang w:val="en-US"/>
        </w:rPr>
        <w:pPrChange w:id="885" w:author="CELMER, JAN" w:date="2016-08-09T15:20:00Z">
          <w:pPr>
            <w:pStyle w:val="Titre1"/>
          </w:pPr>
        </w:pPrChange>
      </w:pPr>
      <w:ins w:id="886" w:author="FAURE, TRISTAN" w:date="2016-08-10T15:16:00Z">
        <w:r>
          <w:rPr>
            <w:lang w:val="en-US"/>
          </w:rPr>
          <w:t>d:\</w:t>
        </w:r>
      </w:ins>
      <w:ins w:id="887" w:author="CELMER, JAN" w:date="2016-08-09T15:18:00Z">
        <w:r w:rsidR="005A0CD4">
          <w:rPr>
            <w:lang w:val="en-US"/>
          </w:rPr>
          <w:t>workspace_directory</w:t>
        </w:r>
      </w:ins>
      <w:ins w:id="888" w:author="CELMER, JAN" w:date="2016-08-09T15:19:00Z">
        <w:r w:rsidR="005A0CD4">
          <w:rPr>
            <w:lang w:val="en-US"/>
          </w:rPr>
          <w:t xml:space="preserve"> is the directory of the workspace you us</w:t>
        </w:r>
        <w:r w:rsidR="005A0CD4" w:rsidRPr="00906EF7">
          <w:rPr>
            <w:lang w:val="en-US"/>
          </w:rPr>
          <w:t>e</w:t>
        </w:r>
      </w:ins>
    </w:p>
    <w:p w:rsidR="00B52F20" w:rsidRDefault="00C152C3">
      <w:pPr>
        <w:pStyle w:val="Paragraphedeliste"/>
        <w:numPr>
          <w:ilvl w:val="0"/>
          <w:numId w:val="26"/>
        </w:numPr>
        <w:rPr>
          <w:ins w:id="889" w:author="CELMER, JAN" w:date="2016-08-09T15:20:00Z"/>
          <w:lang w:val="en-US"/>
        </w:rPr>
        <w:pPrChange w:id="890" w:author="CELMER, JAN" w:date="2016-08-09T15:20:00Z">
          <w:pPr>
            <w:pStyle w:val="Titre1"/>
          </w:pPr>
        </w:pPrChange>
      </w:pPr>
      <w:ins w:id="891" w:author="FAURE, TRISTAN" w:date="2016-08-10T15:16:00Z">
        <w:r>
          <w:rPr>
            <w:lang w:val="en-US"/>
          </w:rPr>
          <w:t>d:\</w:t>
        </w:r>
      </w:ins>
      <w:ins w:id="892" w:author="CELMER, JAN" w:date="2016-08-09T15:20:00Z">
        <w:r w:rsidR="00B52F20">
          <w:rPr>
            <w:lang w:val="en-US"/>
          </w:rPr>
          <w:t>your_template.docx is your</w:t>
        </w:r>
      </w:ins>
      <w:ins w:id="893" w:author="CELMER, JAN" w:date="2016-08-09T15:21:00Z">
        <w:r w:rsidR="00B52F20">
          <w:rPr>
            <w:lang w:val="en-US"/>
          </w:rPr>
          <w:t xml:space="preserve"> template</w:t>
        </w:r>
      </w:ins>
      <w:ins w:id="894" w:author="FAURE, TRISTAN" w:date="2016-08-10T15:16:00Z">
        <w:r>
          <w:rPr>
            <w:lang w:val="en-US"/>
          </w:rPr>
          <w:t xml:space="preserve"> path</w:t>
        </w:r>
      </w:ins>
    </w:p>
    <w:p w:rsidR="00B52F20" w:rsidRPr="00906EF7" w:rsidRDefault="00B52F20">
      <w:pPr>
        <w:rPr>
          <w:ins w:id="895" w:author="CELMER, JAN" w:date="2016-08-09T15:10:00Z"/>
          <w:lang w:val="en-US"/>
        </w:rPr>
        <w:pPrChange w:id="896" w:author="CELMER, JAN" w:date="2016-08-09T15:21:00Z">
          <w:pPr>
            <w:pStyle w:val="Titre1"/>
          </w:pPr>
        </w:pPrChange>
      </w:pPr>
      <w:ins w:id="897" w:author="CELMER, JAN" w:date="2016-08-09T15:21:00Z">
        <w:r>
          <w:rPr>
            <w:lang w:val="en-US"/>
          </w:rPr>
          <w:t>All the directory paths are absolute.</w:t>
        </w:r>
      </w:ins>
    </w:p>
    <w:p w:rsidR="005A0CD4" w:rsidRPr="00430674" w:rsidDel="008B11F8" w:rsidRDefault="005A0CD4">
      <w:pPr>
        <w:rPr>
          <w:ins w:id="898" w:author="CELMER, JAN" w:date="2016-08-09T11:24:00Z"/>
          <w:del w:id="899" w:author="FAURE, TRISTAN" w:date="2016-08-10T15:16:00Z"/>
          <w:lang w:val="en-US"/>
        </w:rPr>
        <w:pPrChange w:id="900" w:author="CELMER, JAN" w:date="2016-08-09T11:24:00Z">
          <w:pPr>
            <w:pStyle w:val="Titre1"/>
          </w:pPr>
        </w:pPrChange>
      </w:pPr>
    </w:p>
    <w:p w:rsidR="00C12B70" w:rsidRDefault="00A56863" w:rsidP="00A56863">
      <w:pPr>
        <w:pStyle w:val="Titre1"/>
        <w:rPr>
          <w:lang w:val="en-US"/>
        </w:rPr>
      </w:pPr>
      <w:bookmarkStart w:id="901" w:name="_Toc458604875"/>
      <w:r>
        <w:rPr>
          <w:lang w:val="en-US"/>
        </w:rPr>
        <w:t>Gendoc bundles</w:t>
      </w:r>
      <w:bookmarkEnd w:id="841"/>
      <w:bookmarkEnd w:id="901"/>
    </w:p>
    <w:p w:rsidR="00C16B47" w:rsidRPr="00DE5035" w:rsidRDefault="00DE5035">
      <w:pPr>
        <w:jc w:val="both"/>
        <w:rPr>
          <w:lang w:val="en-US"/>
        </w:rPr>
        <w:pPrChange w:id="902" w:author="CELMER, JAN" w:date="2016-08-09T10:08:00Z">
          <w:pPr/>
        </w:pPrChange>
      </w:pPr>
      <w:bookmarkStart w:id="903" w:name="_Commons"/>
      <w:bookmarkEnd w:id="903"/>
      <w:r>
        <w:rPr>
          <w:lang w:val="en-US"/>
        </w:rPr>
        <w:t>A</w:t>
      </w:r>
      <w:r w:rsidRPr="00DE5035">
        <w:rPr>
          <w:lang w:val="en-US"/>
        </w:rPr>
        <w:t xml:space="preserve"> set of additional services</w:t>
      </w:r>
      <w:r>
        <w:rPr>
          <w:lang w:val="en-US"/>
        </w:rPr>
        <w:t xml:space="preserve"> is provided to Gendoc</w:t>
      </w:r>
      <w:r w:rsidR="00C16B47" w:rsidRPr="00DE5035">
        <w:rPr>
          <w:lang w:val="en-US"/>
        </w:rPr>
        <w:t xml:space="preserve">, to </w:t>
      </w:r>
      <w:r>
        <w:rPr>
          <w:lang w:val="en-US"/>
        </w:rPr>
        <w:t xml:space="preserve">be </w:t>
      </w:r>
      <w:r w:rsidR="00C16B47" w:rsidRPr="00DE5035">
        <w:rPr>
          <w:lang w:val="en-US"/>
        </w:rPr>
        <w:t>use</w:t>
      </w:r>
      <w:r>
        <w:rPr>
          <w:lang w:val="en-US"/>
        </w:rPr>
        <w:t>d</w:t>
      </w:r>
      <w:r w:rsidR="00C16B47" w:rsidRPr="00DE5035">
        <w:rPr>
          <w:lang w:val="en-US"/>
        </w:rPr>
        <w:t xml:space="preserve"> inside scripts defined in </w:t>
      </w:r>
      <w:r w:rsidR="00C16B47" w:rsidRPr="00DE5035">
        <w:rPr>
          <w:rStyle w:val="gendoccodeCar"/>
        </w:rPr>
        <w:t>&lt;gendoc&gt;</w:t>
      </w:r>
      <w:r w:rsidR="00C16B47" w:rsidRPr="00DE5035">
        <w:rPr>
          <w:lang w:val="en-US"/>
        </w:rPr>
        <w:t xml:space="preserve"> tags</w:t>
      </w:r>
      <w:del w:id="904" w:author="CELMER, JAN" w:date="2016-08-09T10:00:00Z">
        <w:r w:rsidDel="0019306E">
          <w:rPr>
            <w:lang w:val="en-US"/>
          </w:rPr>
          <w:delText xml:space="preserve"> </w:delText>
        </w:r>
      </w:del>
      <w:r>
        <w:rPr>
          <w:lang w:val="en-US"/>
        </w:rPr>
        <w:t xml:space="preserve">: </w:t>
      </w:r>
    </w:p>
    <w:p w:rsidR="00C16B47" w:rsidRPr="00DE5035" w:rsidRDefault="00C16B47" w:rsidP="00C725A9">
      <w:pPr>
        <w:pStyle w:val="Paragraphedeliste"/>
        <w:numPr>
          <w:ilvl w:val="0"/>
          <w:numId w:val="27"/>
        </w:numPr>
        <w:rPr>
          <w:lang w:val="en-US"/>
        </w:rPr>
      </w:pPr>
      <w:r w:rsidRPr="00DE5035">
        <w:rPr>
          <w:rStyle w:val="gendoccodeCar"/>
        </w:rPr>
        <w:t>commons</w:t>
      </w:r>
      <w:del w:id="905" w:author="CELMER, JAN" w:date="2016-08-09T10:00:00Z">
        <w:r w:rsidRPr="00DE5035" w:rsidDel="0019306E">
          <w:rPr>
            <w:lang w:val="en-US"/>
          </w:rPr>
          <w:delText xml:space="preserve"> </w:delText>
        </w:r>
      </w:del>
      <w:r w:rsidRPr="00DE5035">
        <w:rPr>
          <w:lang w:val="en-US"/>
        </w:rPr>
        <w:t xml:space="preserve">: provides some facilities (for special characters, splitting lines, </w:t>
      </w:r>
      <w:r w:rsidR="00DE5035">
        <w:rPr>
          <w:lang w:val="en-US"/>
        </w:rPr>
        <w:t xml:space="preserve"> ID generation</w:t>
      </w:r>
      <w:r w:rsidRPr="00DE5035">
        <w:rPr>
          <w:lang w:val="en-US"/>
        </w:rPr>
        <w:t>…)</w:t>
      </w:r>
    </w:p>
    <w:p w:rsidR="00DE5035" w:rsidRPr="00DE5035" w:rsidRDefault="00C16B47" w:rsidP="00C725A9">
      <w:pPr>
        <w:pStyle w:val="Paragraphedeliste"/>
        <w:numPr>
          <w:ilvl w:val="0"/>
          <w:numId w:val="27"/>
        </w:numPr>
        <w:rPr>
          <w:rStyle w:val="gendoccodeCar"/>
          <w:rFonts w:asciiTheme="minorHAnsi" w:hAnsiTheme="minorHAnsi" w:cstheme="minorBidi"/>
          <w:b w:val="0"/>
          <w:bCs w:val="0"/>
        </w:rPr>
      </w:pPr>
      <w:r w:rsidRPr="00DE5035">
        <w:rPr>
          <w:rStyle w:val="gendoccodeCar"/>
        </w:rPr>
        <w:t>gmf</w:t>
      </w:r>
      <w:r w:rsidR="00DE5035">
        <w:rPr>
          <w:rStyle w:val="gendoccodeCar"/>
        </w:rPr>
        <w:t xml:space="preserve"> :</w:t>
      </w:r>
      <w:r w:rsidR="00DE5035" w:rsidRPr="00DE5035">
        <w:rPr>
          <w:lang w:val="en-US"/>
        </w:rPr>
        <w:t xml:space="preserve"> provides some</w:t>
      </w:r>
      <w:r w:rsidR="00DE5035">
        <w:rPr>
          <w:lang w:val="en-US"/>
        </w:rPr>
        <w:t xml:space="preserve"> services for GMF diagrams generation</w:t>
      </w:r>
    </w:p>
    <w:p w:rsidR="00C16B47" w:rsidRPr="004C7F6E" w:rsidRDefault="00C16B47" w:rsidP="00C725A9">
      <w:pPr>
        <w:pStyle w:val="Paragraphedeliste"/>
        <w:numPr>
          <w:ilvl w:val="0"/>
          <w:numId w:val="27"/>
        </w:numPr>
        <w:rPr>
          <w:lang w:val="en-US"/>
        </w:rPr>
      </w:pPr>
      <w:r w:rsidRPr="00DE5035">
        <w:rPr>
          <w:rStyle w:val="gendoccodeCar"/>
        </w:rPr>
        <w:t>papyrus</w:t>
      </w:r>
      <w:r w:rsidRPr="004C7F6E">
        <w:rPr>
          <w:lang w:val="en-US"/>
        </w:rPr>
        <w:t xml:space="preserve">: provide services </w:t>
      </w:r>
      <w:r w:rsidR="00DE5035" w:rsidRPr="004C7F6E">
        <w:rPr>
          <w:lang w:val="en-US"/>
        </w:rPr>
        <w:t>dedicated to</w:t>
      </w:r>
      <w:r w:rsidRPr="004C7F6E">
        <w:rPr>
          <w:lang w:val="en-US"/>
        </w:rPr>
        <w:t xml:space="preserve"> </w:t>
      </w:r>
      <w:r w:rsidR="004C7F6E">
        <w:rPr>
          <w:lang w:val="en-US"/>
        </w:rPr>
        <w:t xml:space="preserve">MDT </w:t>
      </w:r>
      <w:r w:rsidRPr="004C7F6E">
        <w:rPr>
          <w:lang w:val="en-US"/>
        </w:rPr>
        <w:t>Papyrus models (diagram export, … )</w:t>
      </w:r>
    </w:p>
    <w:p w:rsidR="00A56863" w:rsidRDefault="009633A7" w:rsidP="009633A7">
      <w:pPr>
        <w:pStyle w:val="Titre2"/>
        <w:rPr>
          <w:lang w:val="en-US"/>
        </w:rPr>
      </w:pPr>
      <w:bookmarkStart w:id="906" w:name="_Toc404180664"/>
      <w:bookmarkStart w:id="907" w:name="_Toc458604876"/>
      <w:r>
        <w:rPr>
          <w:lang w:val="en-US"/>
        </w:rPr>
        <w:t>Commons</w:t>
      </w:r>
      <w:bookmarkEnd w:id="906"/>
      <w:bookmarkEnd w:id="907"/>
    </w:p>
    <w:p w:rsidR="009633A7" w:rsidRPr="00311A97" w:rsidRDefault="00311A97" w:rsidP="009633A7">
      <w:pPr>
        <w:rPr>
          <w:color w:val="2F5897" w:themeColor="text2"/>
          <w:lang w:val="en-US"/>
        </w:rPr>
      </w:pPr>
      <w:r>
        <w:rPr>
          <w:lang w:val="en-US"/>
        </w:rPr>
        <w:t>Name</w:t>
      </w:r>
      <w:del w:id="908" w:author="CELMER, JAN" w:date="2016-08-09T10:00:00Z">
        <w:r w:rsidDel="0019306E">
          <w:rPr>
            <w:lang w:val="en-US"/>
          </w:rPr>
          <w:delText xml:space="preserve"> </w:delText>
        </w:r>
      </w:del>
      <w:r w:rsidR="009633A7">
        <w:rPr>
          <w:lang w:val="en-US"/>
        </w:rPr>
        <w:t xml:space="preserve">: </w:t>
      </w:r>
      <w:r w:rsidR="009633A7" w:rsidRPr="00311A97">
        <w:rPr>
          <w:rFonts w:ascii="Courier New" w:hAnsi="Courier New" w:cs="Courier New"/>
          <w:b/>
          <w:color w:val="2F5897" w:themeColor="text2"/>
          <w:lang w:val="en-US"/>
        </w:rPr>
        <w:t>commons</w:t>
      </w:r>
    </w:p>
    <w:p w:rsidR="009633A7" w:rsidRPr="009633A7" w:rsidRDefault="009633A7">
      <w:pPr>
        <w:jc w:val="both"/>
        <w:rPr>
          <w:lang w:val="en-US"/>
        </w:rPr>
        <w:pPrChange w:id="909" w:author="CELMER, JAN" w:date="2016-08-09T10:00:00Z">
          <w:pPr/>
        </w:pPrChange>
      </w:pPr>
      <w:r w:rsidRPr="009633A7">
        <w:rPr>
          <w:bCs/>
          <w:lang w:val="en-US"/>
        </w:rPr>
        <w:t xml:space="preserve">This </w:t>
      </w:r>
      <w:r>
        <w:rPr>
          <w:lang w:val="en-US"/>
        </w:rPr>
        <w:t xml:space="preserve">bundle is installed by default and </w:t>
      </w:r>
      <w:del w:id="910" w:author="CELMER, JAN" w:date="2016-08-09T10:00:00Z">
        <w:r w:rsidRPr="009633A7" w:rsidDel="0019306E">
          <w:rPr>
            <w:lang w:val="en-US"/>
          </w:rPr>
          <w:delText xml:space="preserve"> </w:delText>
        </w:r>
      </w:del>
      <w:r w:rsidRPr="009633A7">
        <w:rPr>
          <w:lang w:val="en-US"/>
        </w:rPr>
        <w:t xml:space="preserve">provides the following services, available from </w:t>
      </w:r>
      <w:r w:rsidRPr="009633A7">
        <w:rPr>
          <w:rFonts w:ascii="Courier New" w:hAnsi="Courier New" w:cs="Courier New"/>
          <w:b/>
          <w:lang w:val="en-US"/>
        </w:rPr>
        <w:t>&lt;gendoc&gt;</w:t>
      </w:r>
      <w:r w:rsidRPr="009633A7">
        <w:rPr>
          <w:lang w:val="en-US"/>
        </w:rPr>
        <w:t xml:space="preserve"> tags:</w:t>
      </w:r>
    </w:p>
    <w:p w:rsidR="00310781" w:rsidRPr="009633A7" w:rsidRDefault="00D643FD" w:rsidP="00C725A9">
      <w:pPr>
        <w:numPr>
          <w:ilvl w:val="0"/>
          <w:numId w:val="9"/>
        </w:numPr>
      </w:pPr>
      <w:r w:rsidRPr="009633A7">
        <w:rPr>
          <w:b/>
          <w:bCs/>
        </w:rPr>
        <w:t>clean(</w:t>
      </w:r>
      <w:r w:rsidR="005E7FE3">
        <w:rPr>
          <w:b/>
          <w:bCs/>
        </w:rPr>
        <w:t xml:space="preserve">stringWithSpecialCharacters : </w:t>
      </w:r>
      <w:r w:rsidRPr="009633A7">
        <w:rPr>
          <w:b/>
          <w:bCs/>
        </w:rPr>
        <w:t>String) : String</w:t>
      </w:r>
    </w:p>
    <w:p w:rsidR="009633A7" w:rsidRPr="009633A7" w:rsidRDefault="009633A7">
      <w:pPr>
        <w:jc w:val="both"/>
        <w:rPr>
          <w:lang w:val="en-US"/>
        </w:rPr>
        <w:pPrChange w:id="911" w:author="CELMER, JAN" w:date="2016-08-09T09:52:00Z">
          <w:pPr/>
        </w:pPrChange>
      </w:pPr>
      <w:r w:rsidRPr="009633A7">
        <w:rPr>
          <w:lang w:val="en-US"/>
        </w:rPr>
        <w:lastRenderedPageBreak/>
        <w:t>Clean</w:t>
      </w:r>
      <w:ins w:id="912" w:author="CELMER, JAN" w:date="2016-08-09T09:52:00Z">
        <w:r w:rsidR="00EC491F">
          <w:rPr>
            <w:lang w:val="en-US"/>
          </w:rPr>
          <w:t xml:space="preserve">s </w:t>
        </w:r>
      </w:ins>
      <w:del w:id="913" w:author="CELMER, JAN" w:date="2016-08-09T09:52:00Z">
        <w:r w:rsidRPr="009633A7" w:rsidDel="00EC491F">
          <w:rPr>
            <w:lang w:val="en-US"/>
          </w:rPr>
          <w:delText xml:space="preserve">ing of </w:delText>
        </w:r>
      </w:del>
      <w:r w:rsidRPr="009633A7">
        <w:rPr>
          <w:lang w:val="en-US"/>
        </w:rPr>
        <w:t>special characters inside the given String</w:t>
      </w:r>
      <w:r w:rsidR="00596525">
        <w:rPr>
          <w:lang w:val="en-US"/>
        </w:rPr>
        <w:t>.</w:t>
      </w:r>
      <w:ins w:id="914" w:author="CELMER, JAN" w:date="2016-08-09T09:52:00Z">
        <w:r w:rsidR="00EC491F">
          <w:rPr>
            <w:lang w:val="en-US"/>
          </w:rPr>
          <w:t xml:space="preserve"> </w:t>
        </w:r>
      </w:ins>
      <w:del w:id="915" w:author="CELMER, JAN" w:date="2016-08-09T09:52:00Z">
        <w:r w:rsidR="00596525" w:rsidDel="00EC491F">
          <w:rPr>
            <w:lang w:val="en-US"/>
          </w:rPr>
          <w:br/>
        </w:r>
      </w:del>
      <w:r w:rsidR="00596525">
        <w:rPr>
          <w:lang w:val="en-US"/>
        </w:rPr>
        <w:t xml:space="preserve">This method needs to be </w:t>
      </w:r>
      <w:r w:rsidRPr="009633A7">
        <w:rPr>
          <w:lang w:val="en-US"/>
        </w:rPr>
        <w:t>use</w:t>
      </w:r>
      <w:r w:rsidR="00596525">
        <w:rPr>
          <w:lang w:val="en-US"/>
        </w:rPr>
        <w:t>d</w:t>
      </w:r>
      <w:r w:rsidRPr="009633A7">
        <w:rPr>
          <w:lang w:val="en-US"/>
        </w:rPr>
        <w:t xml:space="preserve"> if a string </w:t>
      </w:r>
      <w:r w:rsidR="00596525">
        <w:rPr>
          <w:lang w:val="en-US"/>
        </w:rPr>
        <w:t>to be displayed can</w:t>
      </w:r>
      <w:r w:rsidRPr="009633A7">
        <w:rPr>
          <w:lang w:val="en-US"/>
        </w:rPr>
        <w:t xml:space="preserve"> contain special characters such as:</w:t>
      </w:r>
      <w:r w:rsidR="00596525">
        <w:rPr>
          <w:lang w:val="en-US"/>
        </w:rPr>
        <w:t xml:space="preserve"> </w:t>
      </w:r>
      <w:r w:rsidRPr="009633A7">
        <w:rPr>
          <w:lang w:val="en-US"/>
        </w:rPr>
        <w:t xml:space="preserve"> </w:t>
      </w:r>
      <w:r w:rsidRPr="00596525">
        <w:rPr>
          <w:rFonts w:ascii="Courier New" w:hAnsi="Courier New" w:cs="Courier New"/>
          <w:lang w:val="en-US"/>
        </w:rPr>
        <w:t>&lt;, &gt;, &amp;,</w:t>
      </w:r>
      <w:r w:rsidR="00596525">
        <w:rPr>
          <w:rFonts w:ascii="Courier New" w:hAnsi="Courier New" w:cs="Courier New"/>
          <w:lang w:val="en-US"/>
        </w:rPr>
        <w:t xml:space="preserve"> </w:t>
      </w:r>
      <w:r w:rsidR="00EB0397">
        <w:rPr>
          <w:rFonts w:ascii="Courier New" w:hAnsi="Courier New" w:cs="Courier New"/>
          <w:lang w:val="en-US"/>
        </w:rPr>
        <w:t>‘</w:t>
      </w:r>
      <w:r w:rsidRPr="00596525">
        <w:rPr>
          <w:rFonts w:ascii="Courier New" w:hAnsi="Courier New" w:cs="Courier New"/>
          <w:lang w:val="en-US"/>
        </w:rPr>
        <w:t>,</w:t>
      </w:r>
      <w:r w:rsidR="00596525">
        <w:rPr>
          <w:rFonts w:ascii="Courier New" w:hAnsi="Courier New" w:cs="Courier New"/>
          <w:lang w:val="en-US"/>
        </w:rPr>
        <w:t xml:space="preserve"> </w:t>
      </w:r>
      <w:r w:rsidRPr="00596525">
        <w:rPr>
          <w:rFonts w:ascii="Courier New" w:hAnsi="Courier New" w:cs="Courier New"/>
          <w:lang w:val="en-US"/>
        </w:rPr>
        <w:t>”</w:t>
      </w:r>
      <w:del w:id="916" w:author="CELMER, JAN" w:date="2016-08-09T10:00:00Z">
        <w:r w:rsidR="00596525" w:rsidDel="0019306E">
          <w:rPr>
            <w:rFonts w:ascii="Courier New" w:hAnsi="Courier New" w:cs="Courier New"/>
            <w:lang w:val="en-US"/>
          </w:rPr>
          <w:delText xml:space="preserve"> </w:delText>
        </w:r>
      </w:del>
      <w:r w:rsidR="00596525">
        <w:rPr>
          <w:rFonts w:ascii="Courier New" w:hAnsi="Courier New" w:cs="Courier New"/>
          <w:lang w:val="en-US"/>
        </w:rPr>
        <w:t>.</w:t>
      </w:r>
    </w:p>
    <w:p w:rsidR="00507370" w:rsidRPr="00507370" w:rsidRDefault="00507370" w:rsidP="00C725A9">
      <w:pPr>
        <w:numPr>
          <w:ilvl w:val="0"/>
          <w:numId w:val="10"/>
        </w:numPr>
        <w:rPr>
          <w:b/>
          <w:lang w:val="en-US"/>
        </w:rPr>
      </w:pPr>
      <w:r w:rsidRPr="00507370">
        <w:rPr>
          <w:b/>
          <w:lang w:val="en-US"/>
        </w:rPr>
        <w:t>cleanAndFormat(stringWithFormattingCharacters : String) : String</w:t>
      </w:r>
    </w:p>
    <w:p w:rsidR="00507370" w:rsidRPr="00507370" w:rsidRDefault="00507370">
      <w:pPr>
        <w:jc w:val="both"/>
        <w:rPr>
          <w:lang w:val="en-US"/>
        </w:rPr>
        <w:pPrChange w:id="917" w:author="CELMER, JAN" w:date="2016-08-09T09:52:00Z">
          <w:pPr/>
        </w:pPrChange>
      </w:pPr>
      <w:r>
        <w:rPr>
          <w:lang w:val="en-US"/>
        </w:rPr>
        <w:t>Format of the parameter string to display line break or carriage return characters as line breaks, and tabulation characters as tabulations in output document.</w:t>
      </w:r>
    </w:p>
    <w:p w:rsidR="00310781" w:rsidRPr="00596525" w:rsidRDefault="00D643FD">
      <w:pPr>
        <w:numPr>
          <w:ilvl w:val="0"/>
          <w:numId w:val="10"/>
        </w:numPr>
        <w:jc w:val="both"/>
        <w:rPr>
          <w:lang w:val="en-US"/>
        </w:rPr>
        <w:pPrChange w:id="918" w:author="CELMER, JAN" w:date="2016-08-09T09:52:00Z">
          <w:pPr>
            <w:numPr>
              <w:numId w:val="10"/>
            </w:numPr>
            <w:tabs>
              <w:tab w:val="num" w:pos="720"/>
            </w:tabs>
            <w:ind w:left="720" w:hanging="360"/>
          </w:pPr>
        </w:pPrChange>
      </w:pPr>
      <w:r w:rsidRPr="00596525">
        <w:rPr>
          <w:b/>
          <w:bCs/>
          <w:lang w:val="en-US"/>
        </w:rPr>
        <w:t>splitNewLine(</w:t>
      </w:r>
      <w:r w:rsidR="00596525">
        <w:rPr>
          <w:b/>
          <w:bCs/>
          <w:lang w:val="en-US"/>
        </w:rPr>
        <w:t xml:space="preserve">stringWithMultipleLines : </w:t>
      </w:r>
      <w:r w:rsidRPr="00596525">
        <w:rPr>
          <w:b/>
          <w:bCs/>
          <w:lang w:val="en-US"/>
        </w:rPr>
        <w:t>String) : Sequence(String)</w:t>
      </w:r>
    </w:p>
    <w:p w:rsidR="009633A7" w:rsidRPr="009633A7" w:rsidRDefault="009633A7">
      <w:pPr>
        <w:jc w:val="both"/>
        <w:rPr>
          <w:lang w:val="en-US"/>
        </w:rPr>
        <w:pPrChange w:id="919" w:author="CELMER, JAN" w:date="2016-08-09T09:52:00Z">
          <w:pPr/>
        </w:pPrChange>
      </w:pPr>
      <w:r w:rsidRPr="009633A7">
        <w:rPr>
          <w:lang w:val="en-US"/>
        </w:rPr>
        <w:tab/>
        <w:t>Split the specified String on the line separator and return a Set of each line to manage manually new lines in a text.</w:t>
      </w:r>
    </w:p>
    <w:p w:rsidR="00310781" w:rsidRPr="00596525" w:rsidRDefault="00D643FD">
      <w:pPr>
        <w:numPr>
          <w:ilvl w:val="0"/>
          <w:numId w:val="11"/>
        </w:numPr>
        <w:jc w:val="both"/>
        <w:rPr>
          <w:lang w:val="en-US"/>
        </w:rPr>
        <w:pPrChange w:id="920" w:author="CELMER, JAN" w:date="2016-08-09T09:52:00Z">
          <w:pPr>
            <w:numPr>
              <w:numId w:val="11"/>
            </w:numPr>
            <w:tabs>
              <w:tab w:val="num" w:pos="720"/>
            </w:tabs>
            <w:ind w:left="720" w:hanging="360"/>
          </w:pPr>
        </w:pPrChange>
      </w:pPr>
      <w:r w:rsidRPr="00596525">
        <w:rPr>
          <w:b/>
          <w:bCs/>
          <w:lang w:val="en-US"/>
        </w:rPr>
        <w:t>gPut (</w:t>
      </w:r>
      <w:r w:rsidR="00596525" w:rsidRPr="00596525">
        <w:rPr>
          <w:b/>
          <w:bCs/>
          <w:lang w:val="en-US"/>
        </w:rPr>
        <w:t xml:space="preserve">paramKey : </w:t>
      </w:r>
      <w:r w:rsidRPr="00596525">
        <w:rPr>
          <w:b/>
          <w:bCs/>
          <w:lang w:val="en-US"/>
        </w:rPr>
        <w:t>OclAny,</w:t>
      </w:r>
      <w:r w:rsidR="00596525" w:rsidRPr="00596525">
        <w:rPr>
          <w:b/>
          <w:bCs/>
          <w:lang w:val="en-US"/>
        </w:rPr>
        <w:t xml:space="preserve"> paramValue : </w:t>
      </w:r>
      <w:r w:rsidRPr="00596525">
        <w:rPr>
          <w:b/>
          <w:bCs/>
          <w:lang w:val="en-US"/>
        </w:rPr>
        <w:t>OclAny) : String</w:t>
      </w:r>
    </w:p>
    <w:p w:rsidR="009633A7" w:rsidRPr="009633A7" w:rsidRDefault="009633A7">
      <w:pPr>
        <w:jc w:val="both"/>
        <w:rPr>
          <w:lang w:val="en-US"/>
        </w:rPr>
        <w:pPrChange w:id="921" w:author="CELMER, JAN" w:date="2016-08-09T09:52:00Z">
          <w:pPr/>
        </w:pPrChange>
      </w:pPr>
      <w:r w:rsidRPr="009633A7">
        <w:rPr>
          <w:lang w:val="en-US"/>
        </w:rPr>
        <w:tab/>
        <w:t>Link a va</w:t>
      </w:r>
      <w:r w:rsidR="00596525">
        <w:rPr>
          <w:lang w:val="en-US"/>
        </w:rPr>
        <w:t>lue to a specific key</w:t>
      </w:r>
      <w:r w:rsidRPr="009633A7">
        <w:rPr>
          <w:lang w:val="en-US"/>
        </w:rPr>
        <w:t>. This variable can be used all over the document (including other gendoc parts)</w:t>
      </w:r>
      <w:r w:rsidR="00596525">
        <w:rPr>
          <w:lang w:val="en-US"/>
        </w:rPr>
        <w:t xml:space="preserve"> using gGet </w:t>
      </w:r>
      <w:r w:rsidRPr="009633A7">
        <w:rPr>
          <w:lang w:val="en-US"/>
        </w:rPr>
        <w:t xml:space="preserve">. </w:t>
      </w:r>
    </w:p>
    <w:p w:rsidR="00310781" w:rsidRPr="009633A7" w:rsidRDefault="00D643FD">
      <w:pPr>
        <w:numPr>
          <w:ilvl w:val="0"/>
          <w:numId w:val="12"/>
        </w:numPr>
        <w:jc w:val="both"/>
        <w:pPrChange w:id="922" w:author="CELMER, JAN" w:date="2016-08-09T09:52:00Z">
          <w:pPr>
            <w:numPr>
              <w:numId w:val="12"/>
            </w:numPr>
            <w:tabs>
              <w:tab w:val="num" w:pos="720"/>
            </w:tabs>
            <w:ind w:left="720" w:hanging="360"/>
          </w:pPr>
        </w:pPrChange>
      </w:pPr>
      <w:r w:rsidRPr="009633A7">
        <w:rPr>
          <w:b/>
          <w:bCs/>
        </w:rPr>
        <w:t>gGet (</w:t>
      </w:r>
      <w:r w:rsidR="00596525">
        <w:rPr>
          <w:b/>
          <w:bCs/>
        </w:rPr>
        <w:t xml:space="preserve">paramKey : </w:t>
      </w:r>
      <w:r w:rsidRPr="009633A7">
        <w:rPr>
          <w:b/>
          <w:bCs/>
        </w:rPr>
        <w:t>OclAny) : OclAny</w:t>
      </w:r>
    </w:p>
    <w:p w:rsidR="009633A7" w:rsidRPr="009633A7" w:rsidRDefault="009633A7">
      <w:pPr>
        <w:jc w:val="both"/>
        <w:rPr>
          <w:lang w:val="en-US"/>
        </w:rPr>
        <w:pPrChange w:id="923" w:author="CELMER, JAN" w:date="2016-08-09T09:52:00Z">
          <w:pPr/>
        </w:pPrChange>
      </w:pPr>
      <w:r w:rsidRPr="009633A7">
        <w:rPr>
          <w:lang w:val="en-US"/>
        </w:rPr>
        <w:t xml:space="preserve">Get a value already stored in Gendoc (by gPut or defined in param tags). </w:t>
      </w:r>
    </w:p>
    <w:p w:rsidR="00596525" w:rsidRPr="009633A7" w:rsidRDefault="00596525">
      <w:pPr>
        <w:numPr>
          <w:ilvl w:val="0"/>
          <w:numId w:val="13"/>
        </w:numPr>
        <w:jc w:val="both"/>
        <w:pPrChange w:id="924" w:author="CELMER, JAN" w:date="2016-08-09T09:52:00Z">
          <w:pPr>
            <w:numPr>
              <w:numId w:val="13"/>
            </w:numPr>
            <w:tabs>
              <w:tab w:val="num" w:pos="720"/>
            </w:tabs>
            <w:ind w:left="720" w:hanging="360"/>
          </w:pPr>
        </w:pPrChange>
      </w:pPr>
      <w:r w:rsidRPr="009633A7">
        <w:rPr>
          <w:b/>
          <w:bCs/>
          <w:lang w:val="en-US"/>
        </w:rPr>
        <w:t>get</w:t>
      </w:r>
      <w:r>
        <w:rPr>
          <w:b/>
          <w:bCs/>
          <w:lang w:val="en-US"/>
        </w:rPr>
        <w:t>Text</w:t>
      </w:r>
      <w:r w:rsidRPr="009633A7">
        <w:rPr>
          <w:b/>
          <w:bCs/>
          <w:lang w:val="en-US"/>
        </w:rPr>
        <w:t xml:space="preserve"> (</w:t>
      </w:r>
      <w:r>
        <w:rPr>
          <w:b/>
          <w:bCs/>
          <w:lang w:val="en-US"/>
        </w:rPr>
        <w:t>modelElement : OclAny</w:t>
      </w:r>
      <w:r w:rsidRPr="009633A7">
        <w:rPr>
          <w:b/>
          <w:bCs/>
          <w:lang w:val="en-US"/>
        </w:rPr>
        <w:t>) : String</w:t>
      </w:r>
    </w:p>
    <w:p w:rsidR="00596525" w:rsidRPr="00596525" w:rsidRDefault="00596525" w:rsidP="00596525">
      <w:pPr>
        <w:rPr>
          <w:lang w:val="en-US"/>
        </w:rPr>
      </w:pPr>
      <w:r w:rsidRPr="00596525">
        <w:rPr>
          <w:lang w:val="en-US"/>
        </w:rPr>
        <w:t>Returns a gene</w:t>
      </w:r>
      <w:r>
        <w:rPr>
          <w:lang w:val="en-US"/>
        </w:rPr>
        <w:t>ric String for the given model element.</w:t>
      </w:r>
    </w:p>
    <w:p w:rsidR="00310781" w:rsidRPr="009633A7" w:rsidRDefault="00D643FD" w:rsidP="00C725A9">
      <w:pPr>
        <w:numPr>
          <w:ilvl w:val="0"/>
          <w:numId w:val="13"/>
        </w:numPr>
      </w:pPr>
      <w:r w:rsidRPr="009633A7">
        <w:rPr>
          <w:b/>
          <w:bCs/>
          <w:lang w:val="en-US"/>
        </w:rPr>
        <w:t>getId (</w:t>
      </w:r>
      <w:r w:rsidR="00596525">
        <w:rPr>
          <w:b/>
          <w:bCs/>
          <w:lang w:val="en-US"/>
        </w:rPr>
        <w:t xml:space="preserve">modelElement : </w:t>
      </w:r>
      <w:r w:rsidRPr="009633A7">
        <w:rPr>
          <w:b/>
          <w:bCs/>
          <w:lang w:val="en-US"/>
        </w:rPr>
        <w:t>OclAny) : String</w:t>
      </w:r>
    </w:p>
    <w:p w:rsidR="009633A7" w:rsidRDefault="009633A7">
      <w:pPr>
        <w:jc w:val="both"/>
        <w:rPr>
          <w:lang w:val="en-US"/>
        </w:rPr>
        <w:pPrChange w:id="925" w:author="CELMER, JAN" w:date="2016-08-09T09:52:00Z">
          <w:pPr/>
        </w:pPrChange>
      </w:pPr>
      <w:r>
        <w:rPr>
          <w:lang w:val="en-US"/>
        </w:rPr>
        <w:t>Get a</w:t>
      </w:r>
      <w:r w:rsidRPr="009633A7">
        <w:rPr>
          <w:lang w:val="en-US"/>
        </w:rPr>
        <w:t xml:space="preserve"> unique id associated to the given </w:t>
      </w:r>
      <w:r w:rsidR="00596525">
        <w:rPr>
          <w:lang w:val="en-US"/>
        </w:rPr>
        <w:t>model element (to be used for bookmarks for example).</w:t>
      </w:r>
    </w:p>
    <w:p w:rsidR="003E1F78" w:rsidRDefault="003E1F78">
      <w:pPr>
        <w:numPr>
          <w:ilvl w:val="0"/>
          <w:numId w:val="13"/>
        </w:numPr>
        <w:jc w:val="both"/>
        <w:rPr>
          <w:b/>
          <w:bCs/>
          <w:lang w:val="en-US"/>
        </w:rPr>
        <w:pPrChange w:id="926" w:author="CELMER, JAN" w:date="2016-08-09T09:52:00Z">
          <w:pPr>
            <w:numPr>
              <w:numId w:val="13"/>
            </w:numPr>
            <w:tabs>
              <w:tab w:val="num" w:pos="720"/>
            </w:tabs>
            <w:ind w:left="720" w:hanging="360"/>
          </w:pPr>
        </w:pPrChange>
      </w:pPr>
      <w:r w:rsidRPr="003E1F78">
        <w:rPr>
          <w:b/>
          <w:bCs/>
          <w:lang w:val="en-US"/>
        </w:rPr>
        <w:t>getPluginImage(pluginId : String, path : String) : String</w:t>
      </w:r>
    </w:p>
    <w:p w:rsidR="003E1F78" w:rsidRDefault="003E1F78">
      <w:pPr>
        <w:jc w:val="both"/>
        <w:rPr>
          <w:lang w:val="en-US"/>
        </w:rPr>
        <w:pPrChange w:id="927" w:author="CELMER, JAN" w:date="2016-08-09T09:52:00Z">
          <w:pPr/>
        </w:pPrChange>
      </w:pPr>
      <w:r>
        <w:rPr>
          <w:lang w:val="en-US"/>
        </w:rPr>
        <w:t xml:space="preserve">Load an image located in another plugin in order to generated it in the output document. </w:t>
      </w:r>
      <w:r>
        <w:rPr>
          <w:lang w:val="en-US"/>
        </w:rPr>
        <w:br/>
        <w:t>This method should be used inside &lt;image</w:t>
      </w:r>
      <w:r w:rsidR="00DB3538">
        <w:rPr>
          <w:lang w:val="en-US"/>
        </w:rPr>
        <w:t xml:space="preserve">&gt; tag </w:t>
      </w:r>
      <w:del w:id="928" w:author="CELMER, JAN" w:date="2016-08-09T10:08:00Z">
        <w:r w:rsidR="00DB3538" w:rsidDel="00B80C5E">
          <w:rPr>
            <w:lang w:val="en-US"/>
          </w:rPr>
          <w:delText xml:space="preserve"> </w:delText>
        </w:r>
      </w:del>
      <w:r w:rsidR="00DB3538">
        <w:rPr>
          <w:lang w:val="en-US"/>
        </w:rPr>
        <w:t>with the following syntax</w:t>
      </w:r>
      <w:r>
        <w:rPr>
          <w:lang w:val="en-US"/>
        </w:rPr>
        <w:t xml:space="preserve">: </w:t>
      </w:r>
    </w:p>
    <w:p w:rsidR="003E1F78" w:rsidRPr="00DB3538" w:rsidRDefault="00036434" w:rsidP="00803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4E9EF" w:themeFill="background2"/>
        <w:rPr>
          <w:rFonts w:ascii="Courier New" w:hAnsi="Courier New" w:cs="Courier New"/>
          <w:b/>
          <w:bCs/>
          <w:lang w:val="en-US"/>
        </w:rPr>
      </w:pPr>
      <w:r>
        <w:rPr>
          <w:rFonts w:ascii="Courier New" w:hAnsi="Courier New" w:cs="Courier New"/>
          <w:b/>
          <w:bCs/>
          <w:lang w:val="en-US"/>
        </w:rPr>
        <w:t>&lt;image object</w:t>
      </w:r>
      <w:r w:rsidR="003E1F78" w:rsidRPr="00DB3538">
        <w:rPr>
          <w:rFonts w:ascii="Courier New" w:hAnsi="Courier New" w:cs="Courier New"/>
          <w:b/>
          <w:bCs/>
          <w:lang w:val="en-US"/>
        </w:rPr>
        <w:t>=</w:t>
      </w:r>
      <w:r w:rsidR="00DB3538" w:rsidRPr="00DC49FC">
        <w:rPr>
          <w:rFonts w:ascii="Courier New" w:hAnsi="Courier New" w:cs="Courier New"/>
          <w:b/>
          <w:bCs/>
          <w:lang w:val="en-US"/>
        </w:rPr>
        <w:t>'</w:t>
      </w:r>
      <w:r w:rsidR="003E1F78" w:rsidRPr="00DB3538">
        <w:rPr>
          <w:rFonts w:ascii="Courier New" w:hAnsi="Courier New" w:cs="Courier New"/>
          <w:b/>
          <w:bCs/>
          <w:lang w:val="en-US"/>
        </w:rPr>
        <w:t>[getPluginImage(</w:t>
      </w:r>
      <w:r w:rsidR="00DB3538" w:rsidRPr="00DC49FC">
        <w:rPr>
          <w:rFonts w:ascii="Courier New" w:hAnsi="Courier New" w:cs="Courier New"/>
          <w:b/>
          <w:bCs/>
          <w:lang w:val="en-US"/>
        </w:rPr>
        <w:t>'</w:t>
      </w:r>
      <w:r w:rsidR="00DB3538">
        <w:rPr>
          <w:rFonts w:ascii="Courier New" w:hAnsi="Courier New" w:cs="Courier New"/>
          <w:b/>
          <w:bCs/>
          <w:lang w:val="en-US"/>
        </w:rPr>
        <w:t>org.mycompany.myplugin.id</w:t>
      </w:r>
      <w:r w:rsidR="00DB3538" w:rsidRPr="00DC49FC">
        <w:rPr>
          <w:rFonts w:ascii="Courier New" w:hAnsi="Courier New" w:cs="Courier New"/>
          <w:b/>
          <w:bCs/>
          <w:lang w:val="en-US"/>
        </w:rPr>
        <w:t>'</w:t>
      </w:r>
      <w:r w:rsidR="00DB3538">
        <w:rPr>
          <w:rFonts w:ascii="Courier New" w:hAnsi="Courier New" w:cs="Courier New"/>
          <w:b/>
          <w:bCs/>
          <w:lang w:val="en-US"/>
        </w:rPr>
        <w:t>,</w:t>
      </w:r>
      <w:r w:rsidR="00DB3538" w:rsidRPr="00DB3538">
        <w:rPr>
          <w:rFonts w:ascii="Courier New" w:hAnsi="Courier New" w:cs="Courier New"/>
          <w:b/>
          <w:bCs/>
          <w:lang w:val="en-US"/>
        </w:rPr>
        <w:t xml:space="preserve"> </w:t>
      </w:r>
      <w:r w:rsidR="00DB3538" w:rsidRPr="00DC49FC">
        <w:rPr>
          <w:rFonts w:ascii="Courier New" w:hAnsi="Courier New" w:cs="Courier New"/>
          <w:b/>
          <w:bCs/>
          <w:lang w:val="en-US"/>
        </w:rPr>
        <w:t>'</w:t>
      </w:r>
      <w:r w:rsidR="00DB3538">
        <w:rPr>
          <w:rFonts w:ascii="Courier New" w:hAnsi="Courier New" w:cs="Courier New"/>
          <w:b/>
          <w:bCs/>
          <w:lang w:val="en-US"/>
        </w:rPr>
        <w:t>/resources/images/myimage.png</w:t>
      </w:r>
      <w:r w:rsidR="00DB3538" w:rsidRPr="00DC49FC">
        <w:rPr>
          <w:rFonts w:ascii="Courier New" w:hAnsi="Courier New" w:cs="Courier New"/>
          <w:b/>
          <w:bCs/>
          <w:lang w:val="en-US"/>
        </w:rPr>
        <w:t>'</w:t>
      </w:r>
      <w:r w:rsidR="003E1F78" w:rsidRPr="00DB3538">
        <w:rPr>
          <w:rFonts w:ascii="Courier New" w:hAnsi="Courier New" w:cs="Courier New"/>
          <w:b/>
          <w:bCs/>
          <w:lang w:val="en-US"/>
        </w:rPr>
        <w:t>)/]</w:t>
      </w:r>
      <w:r w:rsidR="00DB3538" w:rsidRPr="00DC49FC">
        <w:rPr>
          <w:rFonts w:ascii="Courier New" w:hAnsi="Courier New" w:cs="Courier New"/>
          <w:b/>
          <w:bCs/>
          <w:lang w:val="en-US"/>
        </w:rPr>
        <w:t>'</w:t>
      </w:r>
      <w:r w:rsidR="003E1F78" w:rsidRPr="00DB3538">
        <w:rPr>
          <w:rFonts w:ascii="Courier New" w:hAnsi="Courier New" w:cs="Courier New"/>
          <w:b/>
          <w:bCs/>
          <w:lang w:val="en-US"/>
        </w:rPr>
        <w:t xml:space="preserve"> …&gt; </w:t>
      </w:r>
    </w:p>
    <w:p w:rsidR="003E1F78" w:rsidRPr="00DB3538" w:rsidRDefault="003E1F78" w:rsidP="00803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4E9EF" w:themeFill="background2"/>
        <w:rPr>
          <w:rFonts w:ascii="Courier New" w:hAnsi="Courier New" w:cs="Courier New"/>
          <w:b/>
          <w:bCs/>
          <w:lang w:val="en-US"/>
        </w:rPr>
      </w:pPr>
      <w:r w:rsidRPr="00DB3538">
        <w:rPr>
          <w:rFonts w:ascii="Courier New" w:hAnsi="Courier New" w:cs="Courier New"/>
          <w:b/>
          <w:bCs/>
          <w:lang w:val="en-US"/>
        </w:rPr>
        <w:t>…</w:t>
      </w:r>
    </w:p>
    <w:p w:rsidR="003E1F78" w:rsidRPr="00DB3538" w:rsidRDefault="003E1F78" w:rsidP="00803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4E9EF" w:themeFill="background2"/>
        <w:rPr>
          <w:rFonts w:ascii="Courier New" w:hAnsi="Courier New" w:cs="Courier New"/>
          <w:b/>
          <w:bCs/>
          <w:lang w:val="en-US"/>
        </w:rPr>
      </w:pPr>
      <w:r w:rsidRPr="00DB3538">
        <w:rPr>
          <w:rFonts w:ascii="Courier New" w:hAnsi="Courier New" w:cs="Courier New"/>
          <w:b/>
          <w:bCs/>
          <w:lang w:val="en-US"/>
        </w:rPr>
        <w:t>&lt;/image&gt;</w:t>
      </w:r>
    </w:p>
    <w:p w:rsidR="003E1F78" w:rsidRPr="003E1F78" w:rsidRDefault="003E1F78" w:rsidP="003E1F78">
      <w:pPr>
        <w:pStyle w:val="Titre3"/>
        <w:rPr>
          <w:lang w:val="en-US"/>
        </w:rPr>
      </w:pPr>
      <w:bookmarkStart w:id="929" w:name="_Toc404180665"/>
      <w:bookmarkStart w:id="930" w:name="_Toc458604877"/>
      <w:r>
        <w:rPr>
          <w:lang w:val="en-US"/>
        </w:rPr>
        <w:t xml:space="preserve">Advanced </w:t>
      </w:r>
      <w:r w:rsidR="00F233A5">
        <w:rPr>
          <w:lang w:val="en-US"/>
        </w:rPr>
        <w:t>services</w:t>
      </w:r>
      <w:r>
        <w:rPr>
          <w:lang w:val="en-US"/>
        </w:rPr>
        <w:t xml:space="preserve"> from bundle “commons”</w:t>
      </w:r>
      <w:bookmarkEnd w:id="929"/>
      <w:bookmarkEnd w:id="930"/>
    </w:p>
    <w:p w:rsidR="003E1F78" w:rsidRPr="003E1F78" w:rsidRDefault="003E1F78">
      <w:pPr>
        <w:jc w:val="both"/>
        <w:rPr>
          <w:lang w:val="en-US"/>
        </w:rPr>
        <w:pPrChange w:id="931" w:author="CELMER, JAN" w:date="2016-08-09T09:52:00Z">
          <w:pPr/>
        </w:pPrChange>
      </w:pPr>
      <w:r>
        <w:rPr>
          <w:lang w:val="en-US"/>
        </w:rPr>
        <w:t>Several services allow to load other models in order to be able to use their elements inside scripts.</w:t>
      </w:r>
    </w:p>
    <w:p w:rsidR="00596525" w:rsidRDefault="00596525">
      <w:pPr>
        <w:numPr>
          <w:ilvl w:val="0"/>
          <w:numId w:val="13"/>
        </w:numPr>
        <w:jc w:val="both"/>
        <w:rPr>
          <w:b/>
          <w:bCs/>
          <w:lang w:val="en-US"/>
        </w:rPr>
        <w:pPrChange w:id="932" w:author="CELMER, JAN" w:date="2016-08-09T09:52:00Z">
          <w:pPr>
            <w:numPr>
              <w:numId w:val="13"/>
            </w:numPr>
            <w:tabs>
              <w:tab w:val="num" w:pos="720"/>
            </w:tabs>
            <w:ind w:left="720" w:hanging="360"/>
          </w:pPr>
        </w:pPrChange>
      </w:pPr>
      <w:r w:rsidRPr="00596525">
        <w:rPr>
          <w:b/>
          <w:bCs/>
          <w:lang w:val="en-US"/>
        </w:rPr>
        <w:t>load(</w:t>
      </w:r>
      <w:r w:rsidR="003E1F78">
        <w:rPr>
          <w:b/>
          <w:bCs/>
          <w:lang w:val="en-US"/>
        </w:rPr>
        <w:t>modelElement</w:t>
      </w:r>
      <w:r w:rsidRPr="00596525">
        <w:rPr>
          <w:b/>
          <w:bCs/>
          <w:lang w:val="en-US"/>
        </w:rPr>
        <w:t xml:space="preserve"> : OclAny, extensionReplacement : String) : String</w:t>
      </w:r>
    </w:p>
    <w:p w:rsidR="003E1F78" w:rsidRDefault="003E1F78">
      <w:pPr>
        <w:jc w:val="both"/>
        <w:rPr>
          <w:lang w:val="en-US"/>
        </w:rPr>
        <w:pPrChange w:id="933" w:author="CELMER, JAN" w:date="2016-08-09T09:52:00Z">
          <w:pPr/>
        </w:pPrChange>
      </w:pPr>
      <w:r>
        <w:rPr>
          <w:lang w:val="en-US"/>
        </w:rPr>
        <w:lastRenderedPageBreak/>
        <w:t xml:space="preserve">Load a model located next to the model where the modelElement comes from. </w:t>
      </w:r>
      <w:r>
        <w:rPr>
          <w:lang w:val="en-US"/>
        </w:rPr>
        <w:br/>
        <w:t xml:space="preserve">For example, </w:t>
      </w:r>
      <w:r w:rsidRPr="003E1F78">
        <w:rPr>
          <w:lang w:val="en-US"/>
        </w:rPr>
        <w:t>for a Package p contained in the file located at file://c:/test/file.uml</w:t>
      </w:r>
      <w:r>
        <w:rPr>
          <w:lang w:val="en-US"/>
        </w:rPr>
        <w:t xml:space="preserve">, </w:t>
      </w:r>
      <w:r w:rsidRPr="003E1F78">
        <w:rPr>
          <w:lang w:val="en-US"/>
        </w:rPr>
        <w:t>the call</w:t>
      </w:r>
      <w:del w:id="934" w:author="CELMER, JAN" w:date="2016-08-09T09:52:00Z">
        <w:r w:rsidRPr="003E1F78" w:rsidDel="0019306E">
          <w:rPr>
            <w:lang w:val="en-US"/>
          </w:rPr>
          <w:delText xml:space="preserve"> </w:delText>
        </w:r>
      </w:del>
      <w:r w:rsidRPr="003E1F78">
        <w:rPr>
          <w:lang w:val="en-US"/>
        </w:rPr>
        <w:t>: p.load('notation') will load the file located at file://c:/test/file.notation</w:t>
      </w:r>
    </w:p>
    <w:p w:rsidR="003E1F78" w:rsidRDefault="003E1F78">
      <w:pPr>
        <w:numPr>
          <w:ilvl w:val="0"/>
          <w:numId w:val="13"/>
        </w:numPr>
        <w:jc w:val="both"/>
        <w:rPr>
          <w:b/>
          <w:bCs/>
          <w:lang w:val="en-US"/>
        </w:rPr>
        <w:pPrChange w:id="935" w:author="CELMER, JAN" w:date="2016-08-09T09:52:00Z">
          <w:pPr>
            <w:numPr>
              <w:numId w:val="13"/>
            </w:numPr>
            <w:tabs>
              <w:tab w:val="num" w:pos="720"/>
            </w:tabs>
            <w:ind w:left="720" w:hanging="360"/>
          </w:pPr>
        </w:pPrChange>
      </w:pPr>
      <w:r w:rsidRPr="003E1F78">
        <w:rPr>
          <w:b/>
          <w:bCs/>
          <w:lang w:val="en-US"/>
        </w:rPr>
        <w:t>loadRelative(</w:t>
      </w:r>
      <w:r>
        <w:rPr>
          <w:b/>
          <w:bCs/>
          <w:lang w:val="en-US"/>
        </w:rPr>
        <w:t>modeleElement</w:t>
      </w:r>
      <w:r w:rsidRPr="003E1F78">
        <w:rPr>
          <w:b/>
          <w:bCs/>
          <w:lang w:val="en-US"/>
        </w:rPr>
        <w:t xml:space="preserve"> : OclAny, relativePath : String) : String</w:t>
      </w:r>
    </w:p>
    <w:p w:rsidR="003E1F78" w:rsidRPr="003E1F78" w:rsidRDefault="003E1F78">
      <w:pPr>
        <w:jc w:val="both"/>
        <w:rPr>
          <w:lang w:val="en-US"/>
        </w:rPr>
        <w:pPrChange w:id="936" w:author="CELMER, JAN" w:date="2016-08-09T09:52:00Z">
          <w:pPr/>
        </w:pPrChange>
      </w:pPr>
      <w:r>
        <w:rPr>
          <w:lang w:val="en-US"/>
        </w:rPr>
        <w:t xml:space="preserve">Load a model located with a relative path to the model where the modelElement comes from. For example, </w:t>
      </w:r>
      <w:r w:rsidRPr="003E1F78">
        <w:rPr>
          <w:lang w:val="en-US"/>
        </w:rPr>
        <w:t>for a Package p contained in the file located at file://c:/test/file.uml</w:t>
      </w:r>
      <w:r>
        <w:rPr>
          <w:lang w:val="en-US"/>
        </w:rPr>
        <w:t xml:space="preserve">, </w:t>
      </w:r>
      <w:r w:rsidRPr="003E1F78">
        <w:rPr>
          <w:lang w:val="en-US"/>
        </w:rPr>
        <w:t>the call</w:t>
      </w:r>
      <w:del w:id="937" w:author="CELMER, JAN" w:date="2016-08-09T10:08:00Z">
        <w:r w:rsidRPr="003E1F78" w:rsidDel="00B80C5E">
          <w:rPr>
            <w:lang w:val="en-US"/>
          </w:rPr>
          <w:delText xml:space="preserve"> </w:delText>
        </w:r>
      </w:del>
      <w:r w:rsidRPr="003E1F78">
        <w:rPr>
          <w:lang w:val="en-US"/>
        </w:rPr>
        <w:t>: p.load('../file</w:t>
      </w:r>
      <w:r>
        <w:rPr>
          <w:lang w:val="en-US"/>
        </w:rPr>
        <w:t>2</w:t>
      </w:r>
      <w:r w:rsidRPr="003E1F78">
        <w:rPr>
          <w:lang w:val="en-US"/>
        </w:rPr>
        <w:t>.notation') will load the file located at file://c:/file</w:t>
      </w:r>
      <w:r>
        <w:rPr>
          <w:lang w:val="en-US"/>
        </w:rPr>
        <w:t>2</w:t>
      </w:r>
      <w:r w:rsidRPr="003E1F78">
        <w:rPr>
          <w:lang w:val="en-US"/>
        </w:rPr>
        <w:t>.notation</w:t>
      </w:r>
      <w:del w:id="938" w:author="CELMER, JAN" w:date="2016-08-09T09:59:00Z">
        <w:r w:rsidDel="0019306E">
          <w:rPr>
            <w:lang w:val="en-US"/>
          </w:rPr>
          <w:delText xml:space="preserve"> </w:delText>
        </w:r>
      </w:del>
      <w:r>
        <w:rPr>
          <w:lang w:val="en-US"/>
        </w:rPr>
        <w:t>.</w:t>
      </w:r>
    </w:p>
    <w:p w:rsidR="003E1F78" w:rsidRPr="003E1F78" w:rsidRDefault="003E1F78">
      <w:pPr>
        <w:numPr>
          <w:ilvl w:val="0"/>
          <w:numId w:val="13"/>
        </w:numPr>
        <w:jc w:val="both"/>
        <w:rPr>
          <w:b/>
          <w:bCs/>
          <w:lang w:val="en-US"/>
        </w:rPr>
        <w:pPrChange w:id="939" w:author="CELMER, JAN" w:date="2016-08-09T09:52:00Z">
          <w:pPr>
            <w:numPr>
              <w:numId w:val="13"/>
            </w:numPr>
            <w:tabs>
              <w:tab w:val="num" w:pos="720"/>
            </w:tabs>
            <w:ind w:left="720" w:hanging="360"/>
          </w:pPr>
        </w:pPrChange>
      </w:pPr>
      <w:r w:rsidRPr="003E1F78">
        <w:rPr>
          <w:b/>
          <w:bCs/>
          <w:lang w:val="en-US"/>
        </w:rPr>
        <w:t>loadURI(uri : String) : String</w:t>
      </w:r>
    </w:p>
    <w:p w:rsidR="003E1F78" w:rsidRDefault="003E1F78" w:rsidP="003E1F78">
      <w:pPr>
        <w:rPr>
          <w:lang w:val="en-US"/>
        </w:rPr>
      </w:pPr>
      <w:r w:rsidRPr="003E1F78">
        <w:rPr>
          <w:lang w:val="en-US"/>
        </w:rPr>
        <w:t>Load a model</w:t>
      </w:r>
      <w:r>
        <w:rPr>
          <w:lang w:val="en-US"/>
        </w:rPr>
        <w:t xml:space="preserve"> from its URI</w:t>
      </w:r>
      <w:r w:rsidRPr="003E1F78">
        <w:rPr>
          <w:lang w:val="en-US"/>
        </w:rPr>
        <w:t>. For example, the call : p.load('file://c:/test/file.notation') will load the file located at file://c:/test/file.notation.</w:t>
      </w:r>
    </w:p>
    <w:p w:rsidR="003E1F78" w:rsidRPr="003E1F78" w:rsidRDefault="003E1F78" w:rsidP="003E1F78">
      <w:pPr>
        <w:rPr>
          <w:lang w:val="en-US"/>
        </w:rPr>
      </w:pPr>
      <w:r>
        <w:rPr>
          <w:lang w:val="en-US"/>
        </w:rPr>
        <w:t>Loading another model in order to be able to use its elements in script</w:t>
      </w:r>
      <w:ins w:id="940" w:author="CELMER, JAN" w:date="2016-08-09T09:59:00Z">
        <w:r w:rsidR="0019306E">
          <w:rPr>
            <w:lang w:val="en-US"/>
          </w:rPr>
          <w:t>.</w:t>
        </w:r>
      </w:ins>
    </w:p>
    <w:p w:rsidR="003E1F78" w:rsidRPr="003E1F78" w:rsidDel="008B11F8" w:rsidRDefault="003E1F78" w:rsidP="003E1F78">
      <w:pPr>
        <w:rPr>
          <w:del w:id="941" w:author="FAURE, TRISTAN" w:date="2016-08-10T15:17:00Z"/>
          <w:b/>
          <w:bCs/>
          <w:lang w:val="en-US"/>
        </w:rPr>
      </w:pPr>
    </w:p>
    <w:p w:rsidR="009633A7" w:rsidRPr="009633A7" w:rsidDel="008B11F8" w:rsidRDefault="009633A7" w:rsidP="009633A7">
      <w:pPr>
        <w:rPr>
          <w:del w:id="942" w:author="FAURE, TRISTAN" w:date="2016-08-10T15:17:00Z"/>
          <w:lang w:val="en-US"/>
        </w:rPr>
      </w:pPr>
    </w:p>
    <w:p w:rsidR="00036434" w:rsidRPr="00036434" w:rsidRDefault="009633A7" w:rsidP="00036434">
      <w:pPr>
        <w:pStyle w:val="Titre2"/>
        <w:rPr>
          <w:lang w:val="en-US"/>
        </w:rPr>
      </w:pPr>
      <w:bookmarkStart w:id="943" w:name="_Gmf"/>
      <w:bookmarkStart w:id="944" w:name="_Toc404180666"/>
      <w:bookmarkStart w:id="945" w:name="_Toc458604878"/>
      <w:bookmarkEnd w:id="943"/>
      <w:r>
        <w:rPr>
          <w:lang w:val="en-US"/>
        </w:rPr>
        <w:t>Gmf</w:t>
      </w:r>
      <w:bookmarkEnd w:id="944"/>
      <w:bookmarkEnd w:id="945"/>
    </w:p>
    <w:p w:rsidR="00036434" w:rsidRDefault="00036434" w:rsidP="00036434">
      <w:pPr>
        <w:rPr>
          <w:lang w:val="en-US"/>
        </w:rPr>
      </w:pPr>
      <w:r>
        <w:rPr>
          <w:lang w:val="en-US"/>
        </w:rPr>
        <w:t xml:space="preserve">This bundle provides a set of services available with all GMF models.  This bundle is </w:t>
      </w:r>
      <w:r w:rsidRPr="00036434">
        <w:rPr>
          <w:b/>
          <w:u w:val="single"/>
          <w:lang w:val="en-US"/>
        </w:rPr>
        <w:t>NOT</w:t>
      </w:r>
      <w:r>
        <w:rPr>
          <w:b/>
          <w:u w:val="single"/>
          <w:lang w:val="en-US"/>
        </w:rPr>
        <w:t xml:space="preserve"> </w:t>
      </w:r>
      <w:r>
        <w:rPr>
          <w:lang w:val="en-US"/>
        </w:rPr>
        <w:t>configured by default.</w:t>
      </w:r>
      <w:r w:rsidR="00311A97">
        <w:rPr>
          <w:lang w:val="en-US"/>
        </w:rPr>
        <w:br/>
        <w:t xml:space="preserve"> It must be </w:t>
      </w:r>
      <w:r w:rsidR="00467259">
        <w:rPr>
          <w:lang w:val="en-US"/>
        </w:rPr>
        <w:t>referenced inside</w:t>
      </w:r>
      <w:r>
        <w:rPr>
          <w:lang w:val="en-US"/>
        </w:rPr>
        <w:t xml:space="preserve"> attribute </w:t>
      </w:r>
      <w:r w:rsidR="00DD1D4E">
        <w:fldChar w:fldCharType="begin"/>
      </w:r>
      <w:r w:rsidR="00DD1D4E" w:rsidRPr="003B5AFC">
        <w:rPr>
          <w:lang w:val="en-US"/>
          <w:rPrChange w:id="946" w:author="FAURE, TRISTAN" w:date="2016-08-10T15:02:00Z">
            <w:rPr/>
          </w:rPrChange>
        </w:rPr>
        <w:instrText xml:space="preserve"> HYPERLINK \l "_&lt;context&gt;_tag_:" </w:instrText>
      </w:r>
      <w:r w:rsidR="00DD1D4E">
        <w:fldChar w:fldCharType="separate"/>
      </w:r>
      <w:r w:rsidRPr="00036434">
        <w:rPr>
          <w:rStyle w:val="Lienhypertexte"/>
          <w:lang w:val="en-US"/>
        </w:rPr>
        <w:t>importedBundles</w:t>
      </w:r>
      <w:r w:rsidR="00DD1D4E">
        <w:rPr>
          <w:rStyle w:val="Lienhypertexte"/>
          <w:lang w:val="en-US"/>
        </w:rPr>
        <w:fldChar w:fldCharType="end"/>
      </w:r>
      <w:r>
        <w:rPr>
          <w:lang w:val="en-US"/>
        </w:rPr>
        <w:t xml:space="preserve"> </w:t>
      </w:r>
      <w:r w:rsidR="00467259">
        <w:rPr>
          <w:lang w:val="en-US"/>
        </w:rPr>
        <w:t>from</w:t>
      </w:r>
      <w:r>
        <w:rPr>
          <w:lang w:val="en-US"/>
        </w:rPr>
        <w:t xml:space="preserve"> </w:t>
      </w:r>
      <w:r w:rsidRPr="00467259">
        <w:rPr>
          <w:rStyle w:val="gendoccodeCar"/>
        </w:rPr>
        <w:t>&lt;context&gt;</w:t>
      </w:r>
      <w:r>
        <w:rPr>
          <w:lang w:val="en-US"/>
        </w:rPr>
        <w:t xml:space="preserve"> tag: </w:t>
      </w:r>
    </w:p>
    <w:p w:rsidR="00036434" w:rsidRDefault="00036434" w:rsidP="00803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4E9EF" w:themeFill="background2"/>
        <w:rPr>
          <w:rFonts w:ascii="Courier New" w:hAnsi="Courier New" w:cs="Courier New"/>
          <w:b/>
          <w:bCs/>
          <w:lang w:val="en-US"/>
        </w:rPr>
      </w:pPr>
      <w:r>
        <w:rPr>
          <w:rFonts w:ascii="Courier New" w:hAnsi="Courier New" w:cs="Courier New"/>
          <w:b/>
          <w:bCs/>
          <w:lang w:val="en-US"/>
        </w:rPr>
        <w:t>&lt;context … importedBundles=</w:t>
      </w:r>
      <w:r w:rsidR="00EB0397">
        <w:rPr>
          <w:rFonts w:ascii="Courier New" w:hAnsi="Courier New" w:cs="Courier New"/>
          <w:b/>
          <w:bCs/>
          <w:lang w:val="en-US"/>
        </w:rPr>
        <w:t>‘</w:t>
      </w:r>
      <w:r>
        <w:rPr>
          <w:rFonts w:ascii="Courier New" w:hAnsi="Courier New" w:cs="Courier New"/>
          <w:b/>
          <w:bCs/>
          <w:lang w:val="en-US"/>
        </w:rPr>
        <w:t>gmf</w:t>
      </w:r>
      <w:r w:rsidR="00EB0397">
        <w:rPr>
          <w:rFonts w:ascii="Courier New" w:hAnsi="Courier New" w:cs="Courier New"/>
          <w:b/>
          <w:bCs/>
          <w:lang w:val="en-US"/>
        </w:rPr>
        <w:t>’</w:t>
      </w:r>
      <w:r>
        <w:rPr>
          <w:rFonts w:ascii="Courier New" w:hAnsi="Courier New" w:cs="Courier New"/>
          <w:b/>
          <w:bCs/>
          <w:lang w:val="en-US"/>
        </w:rPr>
        <w:t xml:space="preserve"> /&gt;</w:t>
      </w:r>
    </w:p>
    <w:p w:rsidR="00DB3538" w:rsidRPr="00311A97" w:rsidRDefault="00DB3538" w:rsidP="00C725A9">
      <w:pPr>
        <w:numPr>
          <w:ilvl w:val="0"/>
          <w:numId w:val="14"/>
        </w:numPr>
        <w:rPr>
          <w:lang w:val="en-US"/>
        </w:rPr>
      </w:pPr>
      <w:r w:rsidRPr="00311A97">
        <w:rPr>
          <w:b/>
          <w:bCs/>
          <w:lang w:val="en-US"/>
        </w:rPr>
        <w:t>getDiagram(</w:t>
      </w:r>
      <w:r w:rsidR="00036434" w:rsidRPr="00311A97">
        <w:rPr>
          <w:b/>
          <w:bCs/>
          <w:lang w:val="en-US"/>
        </w:rPr>
        <w:t>diag</w:t>
      </w:r>
      <w:r w:rsidRPr="00311A97">
        <w:rPr>
          <w:b/>
          <w:bCs/>
          <w:lang w:val="en-US"/>
        </w:rPr>
        <w:t> : Diagram) : String</w:t>
      </w:r>
    </w:p>
    <w:p w:rsidR="00036434" w:rsidRPr="00373747" w:rsidRDefault="00DB3538" w:rsidP="00373747">
      <w:pPr>
        <w:rPr>
          <w:lang w:val="en-US"/>
        </w:rPr>
      </w:pPr>
      <w:r w:rsidRPr="001972DA">
        <w:rPr>
          <w:lang w:val="en-US"/>
        </w:rPr>
        <w:t xml:space="preserve">Get diagram ID for a </w:t>
      </w:r>
      <w:r w:rsidR="00036434">
        <w:rPr>
          <w:lang w:val="en-US"/>
        </w:rPr>
        <w:t xml:space="preserve">given </w:t>
      </w:r>
      <w:r w:rsidRPr="001972DA">
        <w:rPr>
          <w:lang w:val="en-US"/>
        </w:rPr>
        <w:t>diagram : el</w:t>
      </w:r>
      <w:r w:rsidR="00036434">
        <w:rPr>
          <w:lang w:val="en-US"/>
        </w:rPr>
        <w:t>ement to use inside &lt;image&gt; tag with the following syntax</w:t>
      </w:r>
      <w:del w:id="947" w:author="CELMER, JAN" w:date="2016-08-09T10:09:00Z">
        <w:r w:rsidR="00036434" w:rsidDel="00B80C5E">
          <w:rPr>
            <w:lang w:val="en-US"/>
          </w:rPr>
          <w:delText xml:space="preserve"> </w:delText>
        </w:r>
      </w:del>
      <w:r w:rsidR="00036434">
        <w:rPr>
          <w:lang w:val="en-US"/>
        </w:rPr>
        <w:t xml:space="preserve">: </w:t>
      </w:r>
    </w:p>
    <w:p w:rsidR="00036434" w:rsidRPr="00DB3538" w:rsidRDefault="00036434" w:rsidP="00803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4E9EF" w:themeFill="background2"/>
        <w:rPr>
          <w:rFonts w:ascii="Courier New" w:hAnsi="Courier New" w:cs="Courier New"/>
          <w:b/>
          <w:bCs/>
          <w:lang w:val="en-US"/>
        </w:rPr>
      </w:pPr>
      <w:r>
        <w:rPr>
          <w:rFonts w:ascii="Courier New" w:hAnsi="Courier New" w:cs="Courier New"/>
          <w:b/>
          <w:bCs/>
          <w:lang w:val="en-US"/>
        </w:rPr>
        <w:t>&lt;image object</w:t>
      </w:r>
      <w:r w:rsidRPr="00DB3538">
        <w:rPr>
          <w:rFonts w:ascii="Courier New" w:hAnsi="Courier New" w:cs="Courier New"/>
          <w:b/>
          <w:bCs/>
          <w:lang w:val="en-US"/>
        </w:rPr>
        <w:t>=</w:t>
      </w:r>
      <w:r w:rsidRPr="00DC49FC">
        <w:rPr>
          <w:rFonts w:ascii="Courier New" w:hAnsi="Courier New" w:cs="Courier New"/>
          <w:b/>
          <w:bCs/>
          <w:lang w:val="en-US"/>
        </w:rPr>
        <w:t>'</w:t>
      </w:r>
      <w:r w:rsidRPr="00DB3538">
        <w:rPr>
          <w:rFonts w:ascii="Courier New" w:hAnsi="Courier New" w:cs="Courier New"/>
          <w:b/>
          <w:bCs/>
          <w:lang w:val="en-US"/>
        </w:rPr>
        <w:t>[</w:t>
      </w:r>
      <w:r>
        <w:rPr>
          <w:rFonts w:ascii="Courier New" w:hAnsi="Courier New" w:cs="Courier New"/>
          <w:b/>
          <w:bCs/>
          <w:lang w:val="en-US"/>
        </w:rPr>
        <w:t>diag.getDiagram()/]</w:t>
      </w:r>
      <w:r w:rsidRPr="00DC49FC">
        <w:rPr>
          <w:rFonts w:ascii="Courier New" w:hAnsi="Courier New" w:cs="Courier New"/>
          <w:b/>
          <w:bCs/>
          <w:lang w:val="en-US"/>
        </w:rPr>
        <w:t>'</w:t>
      </w:r>
      <w:r w:rsidRPr="00DB3538">
        <w:rPr>
          <w:rFonts w:ascii="Courier New" w:hAnsi="Courier New" w:cs="Courier New"/>
          <w:b/>
          <w:bCs/>
          <w:lang w:val="en-US"/>
        </w:rPr>
        <w:t xml:space="preserve"> …&gt; </w:t>
      </w:r>
    </w:p>
    <w:p w:rsidR="00036434" w:rsidRPr="00DB3538" w:rsidRDefault="00036434" w:rsidP="00803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4E9EF" w:themeFill="background2"/>
        <w:rPr>
          <w:rFonts w:ascii="Courier New" w:hAnsi="Courier New" w:cs="Courier New"/>
          <w:b/>
          <w:bCs/>
          <w:lang w:val="en-US"/>
        </w:rPr>
      </w:pPr>
      <w:r w:rsidRPr="00DB3538">
        <w:rPr>
          <w:rFonts w:ascii="Courier New" w:hAnsi="Courier New" w:cs="Courier New"/>
          <w:b/>
          <w:bCs/>
          <w:lang w:val="en-US"/>
        </w:rPr>
        <w:t>…</w:t>
      </w:r>
    </w:p>
    <w:p w:rsidR="00036434" w:rsidRPr="00036434" w:rsidRDefault="00036434" w:rsidP="00803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4E9EF" w:themeFill="background2"/>
        <w:rPr>
          <w:rFonts w:ascii="Courier New" w:hAnsi="Courier New" w:cs="Courier New"/>
          <w:b/>
          <w:bCs/>
          <w:lang w:val="en-US"/>
        </w:rPr>
      </w:pPr>
      <w:r w:rsidRPr="00DB3538">
        <w:rPr>
          <w:rFonts w:ascii="Courier New" w:hAnsi="Courier New" w:cs="Courier New"/>
          <w:b/>
          <w:bCs/>
          <w:lang w:val="en-US"/>
        </w:rPr>
        <w:t>&lt;/image&gt;</w:t>
      </w:r>
    </w:p>
    <w:p w:rsidR="00DB3538" w:rsidRPr="001972DA" w:rsidRDefault="00DB3538" w:rsidP="00C725A9">
      <w:pPr>
        <w:numPr>
          <w:ilvl w:val="0"/>
          <w:numId w:val="14"/>
        </w:numPr>
        <w:rPr>
          <w:lang w:val="en-US"/>
        </w:rPr>
      </w:pPr>
      <w:r w:rsidRPr="001972DA">
        <w:rPr>
          <w:b/>
          <w:bCs/>
          <w:lang w:val="en-US"/>
        </w:rPr>
        <w:t>getDiagram(</w:t>
      </w:r>
      <w:r>
        <w:rPr>
          <w:b/>
          <w:bCs/>
          <w:lang w:val="en-US"/>
        </w:rPr>
        <w:t xml:space="preserve">diagram : </w:t>
      </w:r>
      <w:r w:rsidRPr="001972DA">
        <w:rPr>
          <w:b/>
          <w:bCs/>
          <w:lang w:val="en-US"/>
        </w:rPr>
        <w:t xml:space="preserve">Diagram, </w:t>
      </w:r>
      <w:r>
        <w:rPr>
          <w:b/>
          <w:bCs/>
          <w:lang w:val="en-US"/>
        </w:rPr>
        <w:t xml:space="preserve">modelElementsToDisplay : </w:t>
      </w:r>
      <w:r w:rsidRPr="001972DA">
        <w:rPr>
          <w:b/>
          <w:bCs/>
          <w:lang w:val="en-US"/>
        </w:rPr>
        <w:t>Sequence(OclAny)) : String</w:t>
      </w:r>
    </w:p>
    <w:p w:rsidR="00DB3538" w:rsidRDefault="00DB3538">
      <w:pPr>
        <w:jc w:val="both"/>
        <w:rPr>
          <w:lang w:val="en-US"/>
        </w:rPr>
        <w:pPrChange w:id="948" w:author="CELMER, JAN" w:date="2016-08-09T09:53:00Z">
          <w:pPr/>
        </w:pPrChange>
      </w:pPr>
      <w:r w:rsidRPr="001972DA">
        <w:rPr>
          <w:lang w:val="en-US"/>
        </w:rPr>
        <w:t>Get diagram ID for a diagram</w:t>
      </w:r>
      <w:del w:id="949" w:author="CELMER, JAN" w:date="2016-08-09T09:53:00Z">
        <w:r w:rsidRPr="001972DA" w:rsidDel="0019306E">
          <w:rPr>
            <w:lang w:val="en-US"/>
          </w:rPr>
          <w:delText xml:space="preserve"> </w:delText>
        </w:r>
      </w:del>
      <w:r w:rsidRPr="001972DA">
        <w:rPr>
          <w:lang w:val="en-US"/>
        </w:rPr>
        <w:t>: element to use inside &lt;image&gt; tag. User can provide a list of elements in the diagram to display</w:t>
      </w:r>
      <w:ins w:id="950" w:author="CELMER, JAN" w:date="2016-08-09T09:59:00Z">
        <w:r w:rsidR="0019306E">
          <w:rPr>
            <w:lang w:val="en-US"/>
          </w:rPr>
          <w:t>.</w:t>
        </w:r>
      </w:ins>
    </w:p>
    <w:p w:rsidR="00DB3538" w:rsidRPr="00DB3538" w:rsidRDefault="00DB3538" w:rsidP="00C725A9">
      <w:pPr>
        <w:numPr>
          <w:ilvl w:val="0"/>
          <w:numId w:val="14"/>
        </w:numPr>
        <w:rPr>
          <w:lang w:val="en-US"/>
        </w:rPr>
      </w:pPr>
      <w:r w:rsidRPr="00413B75">
        <w:rPr>
          <w:b/>
          <w:bCs/>
          <w:lang w:val="en-US"/>
        </w:rPr>
        <w:t>getElementsInDiagram</w:t>
      </w:r>
      <w:r w:rsidRPr="00DB3538">
        <w:rPr>
          <w:b/>
          <w:bCs/>
          <w:lang w:val="en-US"/>
        </w:rPr>
        <w:t>(diagram : Diagram) : Sequence(EObject)</w:t>
      </w:r>
    </w:p>
    <w:p w:rsidR="00DB3538" w:rsidRPr="00413B75" w:rsidRDefault="00DB3538" w:rsidP="00DB3538">
      <w:pPr>
        <w:jc w:val="both"/>
        <w:rPr>
          <w:lang w:val="en-US"/>
        </w:rPr>
      </w:pPr>
      <w:r w:rsidRPr="00413B75">
        <w:rPr>
          <w:lang w:val="en-US"/>
        </w:rPr>
        <w:t>Get all elements contain</w:t>
      </w:r>
      <w:ins w:id="951" w:author="CELMER, JAN" w:date="2016-08-09T09:59:00Z">
        <w:r w:rsidR="0019306E">
          <w:rPr>
            <w:lang w:val="en-US"/>
          </w:rPr>
          <w:t>ed</w:t>
        </w:r>
      </w:ins>
      <w:del w:id="952" w:author="CELMER, JAN" w:date="2016-08-09T09:59:00Z">
        <w:r w:rsidRPr="00413B75" w:rsidDel="0019306E">
          <w:rPr>
            <w:lang w:val="en-US"/>
          </w:rPr>
          <w:delText>ing</w:delText>
        </w:r>
      </w:del>
      <w:r w:rsidRPr="00413B75">
        <w:rPr>
          <w:lang w:val="en-US"/>
        </w:rPr>
        <w:t xml:space="preserve"> in the diagram</w:t>
      </w:r>
      <w:ins w:id="953" w:author="CELMER, JAN" w:date="2016-08-09T09:59:00Z">
        <w:r w:rsidR="0019306E">
          <w:rPr>
            <w:lang w:val="en-US"/>
          </w:rPr>
          <w:t>.</w:t>
        </w:r>
      </w:ins>
    </w:p>
    <w:p w:rsidR="00DB3538" w:rsidRPr="00413B75" w:rsidRDefault="00DB3538" w:rsidP="00C725A9">
      <w:pPr>
        <w:numPr>
          <w:ilvl w:val="0"/>
          <w:numId w:val="14"/>
        </w:numPr>
      </w:pPr>
      <w:r w:rsidRPr="00413B75">
        <w:rPr>
          <w:b/>
          <w:bCs/>
        </w:rPr>
        <w:t>isDiagramEmpty(</w:t>
      </w:r>
      <w:r>
        <w:rPr>
          <w:b/>
          <w:bCs/>
        </w:rPr>
        <w:t xml:space="preserve">diagram : </w:t>
      </w:r>
      <w:r w:rsidRPr="00413B75">
        <w:rPr>
          <w:b/>
          <w:bCs/>
        </w:rPr>
        <w:t>Diagram) : boolean</w:t>
      </w:r>
    </w:p>
    <w:p w:rsidR="00DB3538" w:rsidRPr="00413B75" w:rsidRDefault="00DB3538" w:rsidP="00DB3538">
      <w:pPr>
        <w:jc w:val="both"/>
        <w:rPr>
          <w:lang w:val="en-US"/>
        </w:rPr>
      </w:pPr>
      <w:r w:rsidRPr="00413B75">
        <w:rPr>
          <w:lang w:val="en-US"/>
        </w:rPr>
        <w:lastRenderedPageBreak/>
        <w:t>Indicates if the diagram passed as a parameter is empty or not.</w:t>
      </w:r>
    </w:p>
    <w:p w:rsidR="00DB3538" w:rsidRDefault="00DB3538" w:rsidP="00DB3538">
      <w:pPr>
        <w:pStyle w:val="Titre3"/>
        <w:rPr>
          <w:lang w:val="en-US"/>
        </w:rPr>
      </w:pPr>
      <w:bookmarkStart w:id="954" w:name="_Toc404180667"/>
      <w:bookmarkStart w:id="955" w:name="_Toc458604879"/>
      <w:r>
        <w:rPr>
          <w:lang w:val="en-US"/>
        </w:rPr>
        <w:t xml:space="preserve">Advanced </w:t>
      </w:r>
      <w:r w:rsidR="0003356C">
        <w:rPr>
          <w:lang w:val="en-US"/>
        </w:rPr>
        <w:t>services</w:t>
      </w:r>
      <w:r>
        <w:rPr>
          <w:lang w:val="en-US"/>
        </w:rPr>
        <w:t xml:space="preserve"> concerning gmf diagrams</w:t>
      </w:r>
      <w:bookmarkEnd w:id="954"/>
      <w:bookmarkEnd w:id="955"/>
    </w:p>
    <w:p w:rsidR="00DB3538" w:rsidRDefault="00DB3538" w:rsidP="00DB3538">
      <w:pPr>
        <w:pStyle w:val="Titre4"/>
        <w:numPr>
          <w:ilvl w:val="0"/>
          <w:numId w:val="0"/>
        </w:numPr>
        <w:ind w:left="864"/>
        <w:rPr>
          <w:lang w:val="en-US"/>
        </w:rPr>
      </w:pPr>
      <w:r>
        <w:rPr>
          <w:lang w:val="en-US"/>
        </w:rPr>
        <w:t>Customize image generation format</w:t>
      </w:r>
    </w:p>
    <w:p w:rsidR="00DB3538" w:rsidRPr="00DB3538" w:rsidRDefault="00DB3538" w:rsidP="00DB3538">
      <w:pPr>
        <w:rPr>
          <w:lang w:val="en-US"/>
        </w:rPr>
      </w:pPr>
      <w:r>
        <w:rPr>
          <w:lang w:val="en-US"/>
        </w:rPr>
        <w:t xml:space="preserve">By default, images are </w:t>
      </w:r>
      <w:r w:rsidR="00BD6746">
        <w:rPr>
          <w:lang w:val="en-US"/>
        </w:rPr>
        <w:t>generated in PNG format</w:t>
      </w:r>
      <w:r w:rsidR="000E14A8">
        <w:rPr>
          <w:lang w:val="en-US"/>
        </w:rPr>
        <w:t xml:space="preserve">.  On </w:t>
      </w:r>
      <w:r w:rsidR="00BD6746">
        <w:rPr>
          <w:lang w:val="en-US"/>
        </w:rPr>
        <w:t>Unix OS</w:t>
      </w:r>
      <w:r w:rsidR="000E14A8">
        <w:rPr>
          <w:lang w:val="en-US"/>
        </w:rPr>
        <w:t xml:space="preserve">, </w:t>
      </w:r>
      <w:r w:rsidR="00BD6746">
        <w:rPr>
          <w:lang w:val="en-US"/>
        </w:rPr>
        <w:t>they are generated in JPG format.</w:t>
      </w:r>
    </w:p>
    <w:p w:rsidR="00DB3538" w:rsidRPr="00CC1186" w:rsidRDefault="00DB3538" w:rsidP="00DB3538">
      <w:pPr>
        <w:rPr>
          <w:lang w:val="en-US"/>
        </w:rPr>
      </w:pPr>
      <w:r>
        <w:rPr>
          <w:lang w:val="en-US"/>
        </w:rPr>
        <w:t xml:space="preserve">The following </w:t>
      </w:r>
      <w:r w:rsidR="00D06D9A">
        <w:rPr>
          <w:lang w:val="en-US"/>
        </w:rPr>
        <w:t>services</w:t>
      </w:r>
      <w:r w:rsidR="00CC1186">
        <w:rPr>
          <w:lang w:val="en-US"/>
        </w:rPr>
        <w:t xml:space="preserve"> allow </w:t>
      </w:r>
      <w:r w:rsidR="00326446">
        <w:rPr>
          <w:lang w:val="en-US"/>
        </w:rPr>
        <w:t>customizing</w:t>
      </w:r>
      <w:r w:rsidR="00CC1186">
        <w:rPr>
          <w:lang w:val="en-US"/>
        </w:rPr>
        <w:t xml:space="preserve"> the generation format among the </w:t>
      </w:r>
      <w:r w:rsidR="00326446">
        <w:rPr>
          <w:lang w:val="en-US"/>
        </w:rPr>
        <w:t>following:</w:t>
      </w:r>
      <w:r w:rsidR="00CC1186">
        <w:rPr>
          <w:lang w:val="en-US"/>
        </w:rPr>
        <w:t xml:space="preserve"> </w:t>
      </w:r>
      <w:r w:rsidR="00CC1186" w:rsidRPr="00CC1186">
        <w:rPr>
          <w:lang w:val="en-US"/>
        </w:rPr>
        <w:t>PNG, JPEG, GIF, BMP, JPG</w:t>
      </w:r>
      <w:r w:rsidR="00856B44">
        <w:rPr>
          <w:lang w:val="en-US"/>
        </w:rPr>
        <w:t>, SVG</w:t>
      </w:r>
      <w:r w:rsidR="00CC1186">
        <w:rPr>
          <w:lang w:val="en-US"/>
        </w:rPr>
        <w:t>.</w:t>
      </w:r>
    </w:p>
    <w:p w:rsidR="00DB3538" w:rsidRPr="00CC1186" w:rsidRDefault="00DB3538" w:rsidP="00C725A9">
      <w:pPr>
        <w:numPr>
          <w:ilvl w:val="0"/>
          <w:numId w:val="14"/>
        </w:numPr>
        <w:rPr>
          <w:lang w:val="en-US"/>
        </w:rPr>
      </w:pPr>
      <w:r w:rsidRPr="00CC1186">
        <w:rPr>
          <w:b/>
          <w:bCs/>
          <w:lang w:val="en-US"/>
        </w:rPr>
        <w:t>getDiagramExt(</w:t>
      </w:r>
      <w:r w:rsidR="00CC1186" w:rsidRPr="00CC1186">
        <w:rPr>
          <w:b/>
          <w:bCs/>
          <w:lang w:val="en-US"/>
        </w:rPr>
        <w:t xml:space="preserve">diagram : </w:t>
      </w:r>
      <w:r w:rsidRPr="00CC1186">
        <w:rPr>
          <w:b/>
          <w:bCs/>
          <w:lang w:val="en-US"/>
        </w:rPr>
        <w:t xml:space="preserve">Diagram, </w:t>
      </w:r>
      <w:r w:rsidR="00CC1186" w:rsidRPr="00CC1186">
        <w:rPr>
          <w:b/>
          <w:bCs/>
          <w:lang w:val="en-US"/>
        </w:rPr>
        <w:t xml:space="preserve">imageExtension : </w:t>
      </w:r>
      <w:r w:rsidRPr="00CC1186">
        <w:rPr>
          <w:b/>
          <w:bCs/>
          <w:lang w:val="en-US"/>
        </w:rPr>
        <w:t>String) : String</w:t>
      </w:r>
    </w:p>
    <w:p w:rsidR="00DB3538" w:rsidRPr="001972DA" w:rsidRDefault="00DB3538">
      <w:pPr>
        <w:jc w:val="both"/>
        <w:rPr>
          <w:lang w:val="en-US"/>
        </w:rPr>
        <w:pPrChange w:id="956" w:author="CELMER, JAN" w:date="2016-08-09T09:54:00Z">
          <w:pPr/>
        </w:pPrChange>
      </w:pPr>
      <w:r w:rsidRPr="001972DA">
        <w:rPr>
          <w:lang w:val="en-US"/>
        </w:rPr>
        <w:t>Get diagram ID for a diagram</w:t>
      </w:r>
      <w:del w:id="957" w:author="CELMER, JAN" w:date="2016-08-09T09:53:00Z">
        <w:r w:rsidRPr="001972DA" w:rsidDel="0019306E">
          <w:rPr>
            <w:lang w:val="en-US"/>
          </w:rPr>
          <w:delText xml:space="preserve"> </w:delText>
        </w:r>
      </w:del>
      <w:r w:rsidRPr="001972DA">
        <w:rPr>
          <w:lang w:val="en-US"/>
        </w:rPr>
        <w:t>: element to use inside &lt;image&gt; tag. The second parameter</w:t>
      </w:r>
      <w:ins w:id="958" w:author="CELMER, JAN" w:date="2016-08-09T09:54:00Z">
        <w:r w:rsidR="0019306E">
          <w:rPr>
            <w:lang w:val="en-US"/>
          </w:rPr>
          <w:t xml:space="preserve"> </w:t>
        </w:r>
      </w:ins>
      <w:del w:id="959" w:author="CELMER, JAN" w:date="2016-08-09T09:53:00Z">
        <w:r w:rsidRPr="001972DA" w:rsidDel="0019306E">
          <w:rPr>
            <w:lang w:val="en-US"/>
          </w:rPr>
          <w:delText xml:space="preserve">s </w:delText>
        </w:r>
      </w:del>
      <w:r w:rsidRPr="001972DA">
        <w:rPr>
          <w:lang w:val="en-US"/>
        </w:rPr>
        <w:t>allow</w:t>
      </w:r>
      <w:ins w:id="960" w:author="CELMER, JAN" w:date="2016-08-09T09:54:00Z">
        <w:r w:rsidR="0019306E">
          <w:rPr>
            <w:lang w:val="en-US"/>
          </w:rPr>
          <w:t>s</w:t>
        </w:r>
      </w:ins>
      <w:del w:id="961" w:author="CELMER, JAN" w:date="2016-08-09T09:53:00Z">
        <w:r w:rsidRPr="001972DA" w:rsidDel="0019306E">
          <w:rPr>
            <w:lang w:val="en-US"/>
          </w:rPr>
          <w:delText>s</w:delText>
        </w:r>
      </w:del>
      <w:r w:rsidRPr="001972DA">
        <w:rPr>
          <w:lang w:val="en-US"/>
        </w:rPr>
        <w:t xml:space="preserve"> </w:t>
      </w:r>
      <w:del w:id="962" w:author="CELMER, JAN" w:date="2016-08-09T09:54:00Z">
        <w:r w:rsidRPr="001972DA" w:rsidDel="0019306E">
          <w:rPr>
            <w:lang w:val="en-US"/>
          </w:rPr>
          <w:delText>to choose</w:delText>
        </w:r>
      </w:del>
      <w:ins w:id="963" w:author="CELMER, JAN" w:date="2016-08-09T09:54:00Z">
        <w:r w:rsidR="0019306E" w:rsidRPr="001972DA">
          <w:rPr>
            <w:lang w:val="en-US"/>
          </w:rPr>
          <w:t>choosing</w:t>
        </w:r>
      </w:ins>
      <w:r w:rsidRPr="001972DA">
        <w:rPr>
          <w:lang w:val="en-US"/>
        </w:rPr>
        <w:t xml:space="preserve"> the extension of the exported image.</w:t>
      </w:r>
    </w:p>
    <w:p w:rsidR="00DB3538" w:rsidRPr="009633A7" w:rsidRDefault="00DB3538" w:rsidP="00C725A9">
      <w:pPr>
        <w:numPr>
          <w:ilvl w:val="0"/>
          <w:numId w:val="14"/>
        </w:numPr>
        <w:rPr>
          <w:lang w:val="en-US"/>
        </w:rPr>
      </w:pPr>
      <w:r w:rsidRPr="009633A7">
        <w:rPr>
          <w:b/>
          <w:bCs/>
          <w:lang w:val="en-US"/>
        </w:rPr>
        <w:t>getDiagramExt(</w:t>
      </w:r>
      <w:r w:rsidR="00CC1186" w:rsidRPr="00CC1186">
        <w:rPr>
          <w:b/>
          <w:bCs/>
          <w:lang w:val="en-US"/>
        </w:rPr>
        <w:t>diagram </w:t>
      </w:r>
      <w:r w:rsidR="00CC1186" w:rsidRPr="009633A7">
        <w:rPr>
          <w:b/>
          <w:bCs/>
          <w:lang w:val="en-US"/>
        </w:rPr>
        <w:t xml:space="preserve"> </w:t>
      </w:r>
      <w:r w:rsidR="00CC1186">
        <w:rPr>
          <w:b/>
          <w:bCs/>
          <w:lang w:val="en-US"/>
        </w:rPr>
        <w:t xml:space="preserve">: </w:t>
      </w:r>
      <w:r w:rsidRPr="009633A7">
        <w:rPr>
          <w:b/>
          <w:bCs/>
          <w:lang w:val="en-US"/>
        </w:rPr>
        <w:t xml:space="preserve">Diagram, </w:t>
      </w:r>
      <w:r w:rsidR="00CC1186" w:rsidRPr="00CC1186">
        <w:rPr>
          <w:b/>
          <w:bCs/>
          <w:lang w:val="en-US"/>
        </w:rPr>
        <w:t xml:space="preserve">imageExtension : </w:t>
      </w:r>
      <w:r w:rsidRPr="009633A7">
        <w:rPr>
          <w:b/>
          <w:bCs/>
          <w:lang w:val="en-US"/>
        </w:rPr>
        <w:t xml:space="preserve">String, </w:t>
      </w:r>
      <w:r w:rsidR="00CC1186">
        <w:rPr>
          <w:b/>
          <w:bCs/>
          <w:lang w:val="en-US"/>
        </w:rPr>
        <w:t xml:space="preserve">modelElementsToDisplay : </w:t>
      </w:r>
      <w:r w:rsidRPr="009633A7">
        <w:rPr>
          <w:b/>
          <w:bCs/>
          <w:lang w:val="en-US"/>
        </w:rPr>
        <w:t>Sequence(OclAny)) : String</w:t>
      </w:r>
    </w:p>
    <w:p w:rsidR="00DB3538" w:rsidRDefault="00DB3538" w:rsidP="0019306E">
      <w:pPr>
        <w:jc w:val="both"/>
        <w:rPr>
          <w:lang w:val="en-US"/>
        </w:rPr>
      </w:pPr>
      <w:r w:rsidRPr="001972DA">
        <w:rPr>
          <w:lang w:val="en-US"/>
        </w:rPr>
        <w:t xml:space="preserve">Get diagram ID for a </w:t>
      </w:r>
      <w:r w:rsidR="00326446" w:rsidRPr="001972DA">
        <w:rPr>
          <w:lang w:val="en-US"/>
        </w:rPr>
        <w:t>diagram:</w:t>
      </w:r>
      <w:r w:rsidRPr="001972DA">
        <w:rPr>
          <w:lang w:val="en-US"/>
        </w:rPr>
        <w:t xml:space="preserve"> element to use inside &lt;image&gt; tag. The second </w:t>
      </w:r>
      <w:r w:rsidR="00326446" w:rsidRPr="001972DA">
        <w:rPr>
          <w:lang w:val="en-US"/>
        </w:rPr>
        <w:t>parameter allows</w:t>
      </w:r>
      <w:r w:rsidRPr="001972DA">
        <w:rPr>
          <w:lang w:val="en-US"/>
        </w:rPr>
        <w:t xml:space="preserve"> </w:t>
      </w:r>
      <w:r w:rsidR="00326446" w:rsidRPr="001972DA">
        <w:rPr>
          <w:lang w:val="en-US"/>
        </w:rPr>
        <w:t>choosing</w:t>
      </w:r>
      <w:r w:rsidRPr="001972DA">
        <w:rPr>
          <w:lang w:val="en-US"/>
        </w:rPr>
        <w:t xml:space="preserve"> the extension of the exported image. User can provide a </w:t>
      </w:r>
      <w:r w:rsidR="00CC1186">
        <w:rPr>
          <w:lang w:val="en-US"/>
        </w:rPr>
        <w:t xml:space="preserve">filtered </w:t>
      </w:r>
      <w:r w:rsidRPr="001972DA">
        <w:rPr>
          <w:lang w:val="en-US"/>
        </w:rPr>
        <w:t>list of elements in the diagram to display.</w:t>
      </w:r>
    </w:p>
    <w:p w:rsidR="00DB3538" w:rsidRDefault="00CC1186" w:rsidP="00CC1186">
      <w:pPr>
        <w:pStyle w:val="Titre4"/>
        <w:numPr>
          <w:ilvl w:val="0"/>
          <w:numId w:val="0"/>
        </w:numPr>
        <w:ind w:left="864"/>
        <w:rPr>
          <w:lang w:val="en-US"/>
        </w:rPr>
      </w:pPr>
      <w:r>
        <w:rPr>
          <w:lang w:val="en-US"/>
        </w:rPr>
        <w:t>Getting diagrams from models</w:t>
      </w:r>
    </w:p>
    <w:p w:rsidR="00DB3538" w:rsidRPr="00DB3538" w:rsidRDefault="00DB3538" w:rsidP="00C725A9">
      <w:pPr>
        <w:numPr>
          <w:ilvl w:val="0"/>
          <w:numId w:val="14"/>
        </w:numPr>
        <w:rPr>
          <w:lang w:val="en-US"/>
        </w:rPr>
      </w:pPr>
      <w:r w:rsidRPr="00DB3538">
        <w:rPr>
          <w:b/>
          <w:bCs/>
          <w:lang w:val="en-US"/>
        </w:rPr>
        <w:t>getDiagramsInModel(modelElement : OclAny) : Sequence(Diagram)</w:t>
      </w:r>
    </w:p>
    <w:p w:rsidR="00DB3538" w:rsidRPr="00DB3538" w:rsidRDefault="00DB3538" w:rsidP="009633A7">
      <w:pPr>
        <w:rPr>
          <w:lang w:val="en-US"/>
        </w:rPr>
      </w:pPr>
      <w:r w:rsidRPr="001972DA">
        <w:rPr>
          <w:lang w:val="en-US"/>
        </w:rPr>
        <w:t xml:space="preserve">Get </w:t>
      </w:r>
      <w:r>
        <w:rPr>
          <w:lang w:val="en-US"/>
        </w:rPr>
        <w:t xml:space="preserve">all </w:t>
      </w:r>
      <w:r w:rsidRPr="001972DA">
        <w:rPr>
          <w:lang w:val="en-US"/>
        </w:rPr>
        <w:t xml:space="preserve">diagrams </w:t>
      </w:r>
      <w:r>
        <w:rPr>
          <w:lang w:val="en-US"/>
        </w:rPr>
        <w:t>found</w:t>
      </w:r>
      <w:r w:rsidRPr="001972DA">
        <w:rPr>
          <w:lang w:val="en-US"/>
        </w:rPr>
        <w:t xml:space="preserve"> in the model file resource </w:t>
      </w:r>
      <w:r w:rsidR="00F061FB">
        <w:rPr>
          <w:lang w:val="en-US"/>
        </w:rPr>
        <w:t>the modelElement belongs to.</w:t>
      </w:r>
    </w:p>
    <w:p w:rsidR="009633A7" w:rsidRDefault="009633A7" w:rsidP="009633A7">
      <w:pPr>
        <w:pStyle w:val="Titre2"/>
        <w:rPr>
          <w:lang w:val="en-US"/>
        </w:rPr>
      </w:pPr>
      <w:bookmarkStart w:id="964" w:name="_Toc404180668"/>
      <w:bookmarkStart w:id="965" w:name="_Toc458604880"/>
      <w:r>
        <w:rPr>
          <w:lang w:val="en-US"/>
        </w:rPr>
        <w:t>Papyrus</w:t>
      </w:r>
      <w:bookmarkEnd w:id="964"/>
      <w:bookmarkEnd w:id="965"/>
    </w:p>
    <w:p w:rsidR="00310781" w:rsidRPr="009633A7" w:rsidRDefault="00D643FD" w:rsidP="00C725A9">
      <w:pPr>
        <w:numPr>
          <w:ilvl w:val="0"/>
          <w:numId w:val="14"/>
        </w:numPr>
      </w:pPr>
      <w:r w:rsidRPr="009633A7">
        <w:rPr>
          <w:b/>
          <w:bCs/>
        </w:rPr>
        <w:t>getPapyrusDiagrams(EObject) : Sequence(Diagram)</w:t>
      </w:r>
    </w:p>
    <w:p w:rsidR="003B21E0" w:rsidRDefault="009633A7">
      <w:pPr>
        <w:rPr>
          <w:ins w:id="966" w:author="CELMER, JAN" w:date="2016-08-10T13:44:00Z"/>
          <w:lang w:val="en-US"/>
        </w:rPr>
        <w:pPrChange w:id="967" w:author="CELMER, JAN" w:date="2016-08-09T09:58:00Z">
          <w:pPr>
            <w:pStyle w:val="Titre1"/>
            <w:numPr>
              <w:numId w:val="0"/>
            </w:numPr>
            <w:ind w:left="0" w:firstLine="0"/>
          </w:pPr>
        </w:pPrChange>
      </w:pPr>
      <w:r w:rsidRPr="001972DA">
        <w:rPr>
          <w:lang w:val="en-US"/>
        </w:rPr>
        <w:t>Get all the diagrams directly contained by an element</w:t>
      </w:r>
      <w:ins w:id="968" w:author="CELMER, JAN" w:date="2016-08-09T09:54:00Z">
        <w:r w:rsidR="0019306E">
          <w:rPr>
            <w:lang w:val="en-US"/>
          </w:rPr>
          <w:t>.</w:t>
        </w:r>
      </w:ins>
    </w:p>
    <w:p w:rsidR="003B21E0" w:rsidRDefault="003B21E0">
      <w:pPr>
        <w:pStyle w:val="Titre2"/>
        <w:rPr>
          <w:ins w:id="969" w:author="CELMER, JAN" w:date="2016-08-10T13:44:00Z"/>
          <w:lang w:val="en-US"/>
        </w:rPr>
        <w:pPrChange w:id="970" w:author="CELMER, JAN" w:date="2016-08-10T13:44:00Z">
          <w:pPr>
            <w:pStyle w:val="Titre1"/>
            <w:numPr>
              <w:numId w:val="0"/>
            </w:numPr>
            <w:ind w:left="0" w:firstLine="0"/>
          </w:pPr>
        </w:pPrChange>
      </w:pPr>
      <w:bookmarkStart w:id="971" w:name="_Toc458604881"/>
      <w:ins w:id="972" w:author="CELMER, JAN" w:date="2016-08-10T13:44:00Z">
        <w:r>
          <w:rPr>
            <w:lang w:val="en-US"/>
          </w:rPr>
          <w:t>Capella</w:t>
        </w:r>
        <w:bookmarkEnd w:id="971"/>
      </w:ins>
    </w:p>
    <w:p w:rsidR="003B21E0" w:rsidRPr="00430674" w:rsidDel="008B11F8" w:rsidRDefault="003B21E0">
      <w:pPr>
        <w:rPr>
          <w:ins w:id="973" w:author="CELMER, JAN" w:date="2016-08-10T13:44:00Z"/>
          <w:del w:id="974" w:author="FAURE, TRISTAN" w:date="2016-08-10T15:17:00Z"/>
          <w:lang w:val="en-US"/>
        </w:rPr>
        <w:pPrChange w:id="975" w:author="CELMER, JAN" w:date="2016-08-10T13:44:00Z">
          <w:pPr>
            <w:pStyle w:val="Titre1"/>
            <w:numPr>
              <w:numId w:val="0"/>
            </w:numPr>
            <w:ind w:left="0" w:firstLine="0"/>
          </w:pPr>
        </w:pPrChange>
      </w:pPr>
      <w:ins w:id="976" w:author="CELMER, JAN" w:date="2016-08-10T13:44:00Z">
        <w:del w:id="977" w:author="FAURE, TRISTAN" w:date="2016-08-10T15:17:00Z">
          <w:r w:rsidDel="008B11F8">
            <w:rPr>
              <w:lang w:val="en-US"/>
            </w:rPr>
            <w:delText xml:space="preserve">Even if there are not yet </w:delText>
          </w:r>
        </w:del>
      </w:ins>
      <w:ins w:id="978" w:author="CELMER, JAN" w:date="2016-08-10T13:45:00Z">
        <w:del w:id="979" w:author="FAURE, TRISTAN" w:date="2016-08-10T15:17:00Z">
          <w:r w:rsidR="007F61CB" w:rsidDel="008B11F8">
            <w:rPr>
              <w:lang w:val="en-US"/>
            </w:rPr>
            <w:delText xml:space="preserve">any special </w:delText>
          </w:r>
        </w:del>
      </w:ins>
      <w:ins w:id="980" w:author="CELMER, JAN" w:date="2016-08-10T13:46:00Z">
        <w:del w:id="981" w:author="FAURE, TRISTAN" w:date="2016-08-10T15:17:00Z">
          <w:r w:rsidR="007F61CB" w:rsidDel="008B11F8">
            <w:rPr>
              <w:lang w:val="en-US"/>
            </w:rPr>
            <w:delText>functions implemented for the</w:delText>
          </w:r>
        </w:del>
      </w:ins>
      <w:ins w:id="982" w:author="FAURE, TRISTAN" w:date="2016-08-10T15:17:00Z">
        <w:r w:rsidR="008B11F8">
          <w:rPr>
            <w:lang w:val="en-US"/>
          </w:rPr>
          <w:t>To use Gendoc with</w:t>
        </w:r>
      </w:ins>
      <w:ins w:id="983" w:author="CELMER, JAN" w:date="2016-08-10T13:46:00Z">
        <w:r w:rsidR="007F61CB">
          <w:rPr>
            <w:lang w:val="en-US"/>
          </w:rPr>
          <w:t xml:space="preserve"> </w:t>
        </w:r>
        <w:r w:rsidR="007F61CB">
          <w:rPr>
            <w:lang w:val="en-US"/>
          </w:rPr>
          <w:fldChar w:fldCharType="begin"/>
        </w:r>
        <w:r w:rsidR="007F61CB">
          <w:rPr>
            <w:lang w:val="en-US"/>
          </w:rPr>
          <w:instrText xml:space="preserve"> HYPERLINK "https://www.polarsys.org/capella/" </w:instrText>
        </w:r>
        <w:r w:rsidR="007F61CB">
          <w:rPr>
            <w:lang w:val="en-US"/>
          </w:rPr>
          <w:fldChar w:fldCharType="separate"/>
        </w:r>
        <w:r w:rsidR="007F61CB" w:rsidRPr="007F61CB">
          <w:rPr>
            <w:rStyle w:val="Lienhypertexte"/>
            <w:lang w:val="en-US"/>
          </w:rPr>
          <w:t>Capella</w:t>
        </w:r>
        <w:r w:rsidR="007F61CB">
          <w:rPr>
            <w:lang w:val="en-US"/>
          </w:rPr>
          <w:fldChar w:fldCharType="end"/>
        </w:r>
      </w:ins>
      <w:ins w:id="984" w:author="FAURE, TRISTAN" w:date="2016-08-10T15:17:00Z">
        <w:r w:rsidR="008B11F8">
          <w:rPr>
            <w:lang w:val="en-US"/>
          </w:rPr>
          <w:t xml:space="preserve"> 1.0.X</w:t>
        </w:r>
      </w:ins>
      <w:ins w:id="985" w:author="CELMER, JAN" w:date="2016-08-10T13:46:00Z">
        <w:r w:rsidR="007F61CB">
          <w:rPr>
            <w:lang w:val="en-US"/>
          </w:rPr>
          <w:t xml:space="preserve">, you can </w:t>
        </w:r>
      </w:ins>
      <w:ins w:id="986" w:author="CELMER, JAN" w:date="2016-08-10T13:47:00Z">
        <w:del w:id="987" w:author="FAURE, TRISTAN" w:date="2016-08-10T15:18:00Z">
          <w:r w:rsidR="007F61CB" w:rsidDel="008B11F8">
            <w:rPr>
              <w:lang w:val="en-US"/>
            </w:rPr>
            <w:delText>without</w:delText>
          </w:r>
        </w:del>
      </w:ins>
      <w:ins w:id="988" w:author="CELMER, JAN" w:date="2016-08-10T13:46:00Z">
        <w:del w:id="989" w:author="FAURE, TRISTAN" w:date="2016-08-10T15:18:00Z">
          <w:r w:rsidR="007F61CB" w:rsidDel="008B11F8">
            <w:rPr>
              <w:lang w:val="en-US"/>
            </w:rPr>
            <w:delText xml:space="preserve"> </w:delText>
          </w:r>
        </w:del>
      </w:ins>
      <w:ins w:id="990" w:author="CELMER, JAN" w:date="2016-08-10T13:47:00Z">
        <w:del w:id="991" w:author="FAURE, TRISTAN" w:date="2016-08-10T15:18:00Z">
          <w:r w:rsidR="007F61CB" w:rsidDel="008B11F8">
            <w:rPr>
              <w:lang w:val="en-US"/>
            </w:rPr>
            <w:delText>any problem install</w:delText>
          </w:r>
        </w:del>
      </w:ins>
      <w:ins w:id="992" w:author="FAURE, TRISTAN" w:date="2016-08-10T15:18:00Z">
        <w:r w:rsidR="008B11F8">
          <w:rPr>
            <w:lang w:val="en-US"/>
          </w:rPr>
          <w:t xml:space="preserve">use a </w:t>
        </w:r>
        <w:r w:rsidR="006E0CE5">
          <w:rPr>
            <w:lang w:val="en-US"/>
          </w:rPr>
          <w:t xml:space="preserve">0.5.1 </w:t>
        </w:r>
        <w:r w:rsidR="008B11F8">
          <w:rPr>
            <w:lang w:val="en-US"/>
          </w:rPr>
          <w:t xml:space="preserve">version </w:t>
        </w:r>
      </w:ins>
      <w:ins w:id="993" w:author="CELMER, JAN" w:date="2016-08-10T13:47:00Z">
        <w:del w:id="994" w:author="FAURE, TRISTAN" w:date="2016-08-10T15:18:00Z">
          <w:r w:rsidR="007F61CB" w:rsidDel="008B11F8">
            <w:rPr>
              <w:lang w:val="en-US"/>
            </w:rPr>
            <w:delText xml:space="preserve"> gendoc on Capella. Here, however, you should download the gendoc from</w:delText>
          </w:r>
        </w:del>
      </w:ins>
      <w:ins w:id="995" w:author="FAURE, TRISTAN" w:date="2016-08-10T15:18:00Z">
        <w:r w:rsidR="008B11F8">
          <w:rPr>
            <w:lang w:val="en-US"/>
          </w:rPr>
          <w:t>available</w:t>
        </w:r>
      </w:ins>
      <w:ins w:id="996" w:author="CELMER, JAN" w:date="2016-08-10T13:47:00Z">
        <w:r w:rsidR="007F61CB">
          <w:rPr>
            <w:lang w:val="en-US"/>
          </w:rPr>
          <w:t xml:space="preserve"> </w:t>
        </w:r>
      </w:ins>
      <w:ins w:id="997" w:author="CELMER, JAN" w:date="2016-08-10T13:49:00Z">
        <w:r w:rsidR="007F61CB">
          <w:rPr>
            <w:lang w:val="en-US"/>
          </w:rPr>
          <w:fldChar w:fldCharType="begin"/>
        </w:r>
        <w:r w:rsidR="007F61CB">
          <w:rPr>
            <w:lang w:val="en-US"/>
          </w:rPr>
          <w:instrText xml:space="preserve"> HYPERLINK "https://hudson.eclipse.org/gendoc/job/Gendoc-0.5-juno-maintenance/" </w:instrText>
        </w:r>
        <w:r w:rsidR="007F61CB">
          <w:rPr>
            <w:lang w:val="en-US"/>
          </w:rPr>
          <w:fldChar w:fldCharType="separate"/>
        </w:r>
        <w:r w:rsidR="007F61CB" w:rsidRPr="007F61CB">
          <w:rPr>
            <w:rStyle w:val="Lienhypertexte"/>
            <w:lang w:val="en-US"/>
          </w:rPr>
          <w:t>here</w:t>
        </w:r>
        <w:r w:rsidR="007F61CB">
          <w:rPr>
            <w:lang w:val="en-US"/>
          </w:rPr>
          <w:fldChar w:fldCharType="end"/>
        </w:r>
      </w:ins>
      <w:ins w:id="998" w:author="CELMER, JAN" w:date="2016-08-10T13:47:00Z">
        <w:r w:rsidR="007F61CB">
          <w:rPr>
            <w:lang w:val="en-US"/>
          </w:rPr>
          <w:t>.</w:t>
        </w:r>
      </w:ins>
    </w:p>
    <w:p w:rsidR="007F61CB" w:rsidDel="008B11F8" w:rsidRDefault="004D3FEF">
      <w:pPr>
        <w:pStyle w:val="Titre2"/>
        <w:numPr>
          <w:ilvl w:val="0"/>
          <w:numId w:val="0"/>
        </w:numPr>
        <w:rPr>
          <w:ins w:id="999" w:author="CELMER, JAN" w:date="2016-08-10T13:54:00Z"/>
          <w:del w:id="1000" w:author="FAURE, TRISTAN" w:date="2016-08-10T15:17:00Z"/>
          <w:noProof/>
          <w:lang w:val="en-US"/>
        </w:rPr>
        <w:pPrChange w:id="1001" w:author="CELMER, JAN" w:date="2016-08-10T13:44:00Z">
          <w:pPr>
            <w:pStyle w:val="Titre1"/>
            <w:numPr>
              <w:numId w:val="0"/>
            </w:numPr>
            <w:ind w:left="0" w:firstLine="0"/>
          </w:pPr>
        </w:pPrChange>
      </w:pPr>
      <w:bookmarkStart w:id="1002" w:name="_Toc458604882"/>
      <w:ins w:id="1003" w:author="CELMER, JAN" w:date="2016-08-10T13:52:00Z">
        <w:del w:id="1004" w:author="FAURE, TRISTAN" w:date="2016-08-10T15:17:00Z">
          <w:r w:rsidDel="008B11F8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 wp14:anchorId="26B47A4A" wp14:editId="74C43DA0">
                <wp:simplePos x="0" y="0"/>
                <wp:positionH relativeFrom="column">
                  <wp:posOffset>1521460</wp:posOffset>
                </wp:positionH>
                <wp:positionV relativeFrom="paragraph">
                  <wp:posOffset>66675</wp:posOffset>
                </wp:positionV>
                <wp:extent cx="1969770" cy="866775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gendoc.png"/>
                        <pic:cNvPicPr/>
                      </pic:nvPicPr>
                      <pic:blipFill>
                        <a:blip r:embed="rId4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9770" cy="866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del>
      </w:ins>
      <w:bookmarkEnd w:id="1002"/>
    </w:p>
    <w:p w:rsidR="007F61CB" w:rsidDel="008B11F8" w:rsidRDefault="007F61CB">
      <w:pPr>
        <w:pStyle w:val="Titre2"/>
        <w:numPr>
          <w:ilvl w:val="0"/>
          <w:numId w:val="0"/>
        </w:numPr>
        <w:rPr>
          <w:ins w:id="1005" w:author="CELMER, JAN" w:date="2016-08-10T13:54:00Z"/>
          <w:del w:id="1006" w:author="FAURE, TRISTAN" w:date="2016-08-10T15:17:00Z"/>
          <w:noProof/>
          <w:lang w:val="en-US"/>
        </w:rPr>
        <w:pPrChange w:id="1007" w:author="CELMER, JAN" w:date="2016-08-10T13:44:00Z">
          <w:pPr>
            <w:pStyle w:val="Titre1"/>
            <w:numPr>
              <w:numId w:val="0"/>
            </w:numPr>
            <w:ind w:left="0" w:firstLine="0"/>
          </w:pPr>
        </w:pPrChange>
      </w:pPr>
    </w:p>
    <w:p w:rsidR="007F61CB" w:rsidRPr="007F61CB" w:rsidDel="008B11F8" w:rsidRDefault="004D3FEF">
      <w:pPr>
        <w:rPr>
          <w:ins w:id="1008" w:author="CELMER, JAN" w:date="2016-08-10T13:54:00Z"/>
          <w:del w:id="1009" w:author="FAURE, TRISTAN" w:date="2016-08-10T15:17:00Z"/>
          <w:lang w:val="en-US"/>
          <w:rPrChange w:id="1010" w:author="CELMER, JAN" w:date="2016-08-10T13:54:00Z">
            <w:rPr>
              <w:ins w:id="1011" w:author="CELMER, JAN" w:date="2016-08-10T13:54:00Z"/>
              <w:del w:id="1012" w:author="FAURE, TRISTAN" w:date="2016-08-10T15:17:00Z"/>
              <w:noProof/>
              <w:lang w:val="en-US"/>
            </w:rPr>
          </w:rPrChange>
        </w:rPr>
        <w:pPrChange w:id="1013" w:author="CELMER, JAN" w:date="2016-08-10T13:54:00Z">
          <w:pPr>
            <w:pStyle w:val="Titre1"/>
            <w:numPr>
              <w:numId w:val="0"/>
            </w:numPr>
            <w:ind w:left="0" w:firstLine="0"/>
          </w:pPr>
        </w:pPrChange>
      </w:pPr>
      <w:ins w:id="1014" w:author="CELMER, JAN" w:date="2016-08-10T13:58:00Z">
        <w:del w:id="1015" w:author="FAURE, TRISTAN" w:date="2016-08-10T15:17:00Z">
          <w:r w:rsidDel="008B11F8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FE6DAF0" wp14:editId="7669FE61">
                    <wp:simplePos x="0" y="0"/>
                    <wp:positionH relativeFrom="column">
                      <wp:posOffset>3310255</wp:posOffset>
                    </wp:positionH>
                    <wp:positionV relativeFrom="paragraph">
                      <wp:posOffset>198120</wp:posOffset>
                    </wp:positionV>
                    <wp:extent cx="971550" cy="600075"/>
                    <wp:effectExtent l="0" t="0" r="76200" b="47625"/>
                    <wp:wrapNone/>
                    <wp:docPr id="12" name="Connecteur droit avec flèche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971550" cy="60007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12" o:spid="_x0000_s1026" type="#_x0000_t32" style="position:absolute;margin-left:260.65pt;margin-top:15.6pt;width:76.5pt;height:4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" strokecolor="#566daf [3044]">
                    <v:stroke endarrow="open"/>
                  </v:shape>
                </w:pict>
              </mc:Fallback>
            </mc:AlternateContent>
          </w:r>
        </w:del>
      </w:ins>
    </w:p>
    <w:p w:rsidR="009633A7" w:rsidRPr="001972DA" w:rsidDel="0019306E" w:rsidRDefault="004D3FEF">
      <w:pPr>
        <w:pStyle w:val="Titre2"/>
        <w:numPr>
          <w:ilvl w:val="0"/>
          <w:numId w:val="0"/>
        </w:numPr>
        <w:rPr>
          <w:del w:id="1016" w:author="CELMER, JAN" w:date="2016-08-09T09:58:00Z"/>
          <w:lang w:val="en-US"/>
        </w:rPr>
        <w:pPrChange w:id="1017" w:author="CELMER, JAN" w:date="2016-08-10T13:44:00Z">
          <w:pPr/>
        </w:pPrChange>
      </w:pPr>
      <w:bookmarkStart w:id="1018" w:name="_Toc458604883"/>
      <w:ins w:id="1019" w:author="CELMER, JAN" w:date="2016-08-10T13:58:00Z">
        <w:del w:id="1020" w:author="FAURE, TRISTAN" w:date="2016-08-10T15:17:00Z">
          <w:r w:rsidDel="008B11F8">
            <w:rPr>
              <w:b w:val="0"/>
              <w:bCs w:val="0"/>
              <w:noProof/>
              <w:lang w:val="en-US"/>
            </w:rPr>
            <w:lastRenderedPageBreak/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B50BD3B" wp14:editId="43787326">
                    <wp:simplePos x="0" y="0"/>
                    <wp:positionH relativeFrom="column">
                      <wp:posOffset>2529205</wp:posOffset>
                    </wp:positionH>
                    <wp:positionV relativeFrom="paragraph">
                      <wp:posOffset>-3175</wp:posOffset>
                    </wp:positionV>
                    <wp:extent cx="76200" cy="828675"/>
                    <wp:effectExtent l="19050" t="0" r="57150" b="66675"/>
                    <wp:wrapNone/>
                    <wp:docPr id="11" name="Connecteur droit avec flèche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0" cy="82867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Connecteur droit avec flèche 11" o:spid="_x0000_s1026" type="#_x0000_t32" style="position:absolute;margin-left:199.15pt;margin-top:-.25pt;width:6pt;height:6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" strokecolor="#566daf [3044]">
                    <v:stroke endarrow="open"/>
                  </v:shape>
                </w:pict>
              </mc:Fallback>
            </mc:AlternateContent>
          </w:r>
          <w:r w:rsidDel="008B11F8">
            <w:rPr>
              <w:b w:val="0"/>
              <w:bCs w:val="0"/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EE65629" wp14:editId="65846F88">
                    <wp:simplePos x="0" y="0"/>
                    <wp:positionH relativeFrom="column">
                      <wp:posOffset>1148080</wp:posOffset>
                    </wp:positionH>
                    <wp:positionV relativeFrom="paragraph">
                      <wp:posOffset>-3175</wp:posOffset>
                    </wp:positionV>
                    <wp:extent cx="695325" cy="457200"/>
                    <wp:effectExtent l="38100" t="0" r="28575" b="57150"/>
                    <wp:wrapNone/>
                    <wp:docPr id="10" name="Connecteur droit avec flèche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695325" cy="45720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Connecteur droit avec flèche 10" o:spid="_x0000_s1026" type="#_x0000_t32" style="position:absolute;margin-left:90.4pt;margin-top:-.25pt;width:54.75pt;height:36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" strokecolor="#566daf [3044]">
                    <v:stroke endarrow="open"/>
                  </v:shape>
                </w:pict>
              </mc:Fallback>
            </mc:AlternateContent>
          </w:r>
        </w:del>
      </w:ins>
      <w:ins w:id="1021" w:author="CELMER, JAN" w:date="2016-08-10T13:56:00Z">
        <w:del w:id="1022" w:author="FAURE, TRISTAN" w:date="2016-08-10T15:17:00Z">
          <w:r w:rsidDel="008B11F8">
            <w:rPr>
              <w:b w:val="0"/>
              <w:bCs w:val="0"/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24B7B25D" wp14:editId="36425A39">
                <wp:simplePos x="0" y="0"/>
                <wp:positionH relativeFrom="column">
                  <wp:posOffset>3700780</wp:posOffset>
                </wp:positionH>
                <wp:positionV relativeFrom="paragraph">
                  <wp:posOffset>368300</wp:posOffset>
                </wp:positionV>
                <wp:extent cx="1847850" cy="457200"/>
                <wp:effectExtent l="0" t="0" r="0" b="0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capella_350.png"/>
                        <pic:cNvPicPr/>
                      </pic:nvPicPr>
                      <pic:blipFill>
                        <a:blip r:embed="rId4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785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del>
      </w:ins>
      <w:ins w:id="1023" w:author="CELMER, JAN" w:date="2016-08-10T13:50:00Z">
        <w:del w:id="1024" w:author="FAURE, TRISTAN" w:date="2016-08-10T15:17:00Z">
          <w:r w:rsidDel="008B11F8">
            <w:rPr>
              <w:b w:val="0"/>
              <w:bCs w:val="0"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2A8C1EA4" wp14:editId="5C803C90">
                <wp:simplePos x="0" y="0"/>
                <wp:positionH relativeFrom="margin">
                  <wp:posOffset>2129155</wp:posOffset>
                </wp:positionH>
                <wp:positionV relativeFrom="margin">
                  <wp:posOffset>8327390</wp:posOffset>
                </wp:positionV>
                <wp:extent cx="791845" cy="79184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pyrus-logo.png"/>
                        <pic:cNvPicPr/>
                      </pic:nvPicPr>
                      <pic:blipFill>
                        <a:blip r:embed="rId4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791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del>
      </w:ins>
      <w:ins w:id="1025" w:author="CELMER, JAN" w:date="2016-08-10T13:55:00Z">
        <w:del w:id="1026" w:author="FAURE, TRISTAN" w:date="2016-08-10T15:17:00Z">
          <w:r w:rsidDel="008B11F8">
            <w:rPr>
              <w:b w:val="0"/>
              <w:bCs w:val="0"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3EA048FD" wp14:editId="261CE23C">
                <wp:simplePos x="0" y="0"/>
                <wp:positionH relativeFrom="column">
                  <wp:posOffset>90805</wp:posOffset>
                </wp:positionH>
                <wp:positionV relativeFrom="paragraph">
                  <wp:posOffset>360045</wp:posOffset>
                </wp:positionV>
                <wp:extent cx="1528445" cy="466725"/>
                <wp:effectExtent l="0" t="0" r="0" b="9525"/>
                <wp:wrapNone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irius.png"/>
                        <pic:cNvPicPr/>
                      </pic:nvPicPr>
                      <pic:blipFill>
                        <a:blip r:embed="rId4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445" cy="466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del>
      </w:ins>
      <w:bookmarkEnd w:id="1018"/>
      <w:del w:id="1027" w:author="CELMER, JAN" w:date="2016-08-09T09:54:00Z">
        <w:r w:rsidR="009633A7" w:rsidRPr="001972DA" w:rsidDel="0019306E">
          <w:rPr>
            <w:lang w:val="en-US"/>
          </w:rPr>
          <w:delText xml:space="preserve"> </w:delText>
        </w:r>
      </w:del>
    </w:p>
    <w:p w:rsidR="00310781" w:rsidRPr="003B21E0" w:rsidDel="0019306E" w:rsidRDefault="00D643FD">
      <w:pPr>
        <w:pStyle w:val="Titre2"/>
        <w:numPr>
          <w:ilvl w:val="0"/>
          <w:numId w:val="0"/>
        </w:numPr>
        <w:rPr>
          <w:del w:id="1028" w:author="CELMER, JAN" w:date="2016-08-09T09:58:00Z"/>
          <w:lang w:val="en-US"/>
          <w:rPrChange w:id="1029" w:author="CELMER, JAN" w:date="2016-08-10T13:45:00Z">
            <w:rPr>
              <w:del w:id="1030" w:author="CELMER, JAN" w:date="2016-08-09T09:58:00Z"/>
            </w:rPr>
          </w:rPrChange>
        </w:rPr>
        <w:pPrChange w:id="1031" w:author="CELMER, JAN" w:date="2016-08-10T13:44:00Z">
          <w:pPr>
            <w:numPr>
              <w:numId w:val="14"/>
            </w:numPr>
            <w:ind w:left="720" w:hanging="360"/>
          </w:pPr>
        </w:pPrChange>
      </w:pPr>
      <w:del w:id="1032" w:author="CELMER, JAN" w:date="2016-08-09T09:58:00Z">
        <w:r w:rsidRPr="003B21E0" w:rsidDel="0019306E">
          <w:rPr>
            <w:lang w:val="en-US"/>
            <w:rPrChange w:id="1033" w:author="CELMER, JAN" w:date="2016-08-10T13:45:00Z">
              <w:rPr/>
            </w:rPrChange>
          </w:rPr>
          <w:delText>getDocumentation(EObject) : String</w:delText>
        </w:r>
      </w:del>
    </w:p>
    <w:p w:rsidR="009633A7" w:rsidRPr="0072580E" w:rsidDel="0019306E" w:rsidRDefault="009633A7">
      <w:pPr>
        <w:pStyle w:val="Titre2"/>
        <w:numPr>
          <w:ilvl w:val="0"/>
          <w:numId w:val="0"/>
        </w:numPr>
        <w:rPr>
          <w:del w:id="1034" w:author="CELMER, JAN" w:date="2016-08-09T09:58:00Z"/>
          <w:lang w:val="en-US"/>
        </w:rPr>
        <w:pPrChange w:id="1035" w:author="CELMER, JAN" w:date="2016-08-10T13:44:00Z">
          <w:pPr/>
        </w:pPrChange>
      </w:pPr>
      <w:del w:id="1036" w:author="CELMER, JAN" w:date="2016-08-09T09:58:00Z">
        <w:r w:rsidRPr="001972DA" w:rsidDel="0019306E">
          <w:rPr>
            <w:lang w:val="en-US"/>
          </w:rPr>
          <w:delText xml:space="preserve">Get the documentation attached to an element (available </w:delText>
        </w:r>
        <w:r w:rsidR="0072580E" w:rsidDel="0019306E">
          <w:rPr>
            <w:lang w:val="en-US"/>
          </w:rPr>
          <w:delText xml:space="preserve">in former Papyrus versions </w:delText>
        </w:r>
        <w:r w:rsidRPr="001972DA" w:rsidDel="0019306E">
          <w:rPr>
            <w:lang w:val="en-US"/>
          </w:rPr>
          <w:delText xml:space="preserve">from editor inside « Documentation » </w:delText>
        </w:r>
        <w:r w:rsidR="00326446" w:rsidRPr="001972DA" w:rsidDel="0019306E">
          <w:rPr>
            <w:lang w:val="en-US"/>
          </w:rPr>
          <w:delText>view)</w:delText>
        </w:r>
        <w:r w:rsidR="0072580E" w:rsidDel="0019306E">
          <w:rPr>
            <w:lang w:val="en-US"/>
          </w:rPr>
          <w:delText xml:space="preserve">. </w:delText>
        </w:r>
        <w:r w:rsidR="0072580E" w:rsidDel="0019306E">
          <w:rPr>
            <w:lang w:val="en-US"/>
          </w:rPr>
          <w:br/>
          <w:delText xml:space="preserve">It corresponds to comments with the following </w:delText>
        </w:r>
        <w:r w:rsidR="0072580E" w:rsidRPr="0019306E" w:rsidDel="0019306E">
          <w:rPr>
            <w:i/>
            <w:lang w:val="en-US"/>
            <w:rPrChange w:id="1037" w:author="CELMER, JAN" w:date="2016-08-09T09:54:00Z">
              <w:rPr>
                <w:lang w:val="en-US"/>
              </w:rPr>
            </w:rPrChange>
          </w:rPr>
          <w:delText>Stereotype</w:delText>
        </w:r>
        <w:r w:rsidR="0072580E" w:rsidDel="0019306E">
          <w:rPr>
            <w:lang w:val="en-US"/>
          </w:rPr>
          <w:delText xml:space="preserve"> : </w:delText>
        </w:r>
        <w:r w:rsidR="0072580E" w:rsidRPr="0072580E" w:rsidDel="0019306E">
          <w:rPr>
            <w:rStyle w:val="gendoccodeCar"/>
          </w:rPr>
          <w:delText>Papyrus::Documentation::Documentation</w:delText>
        </w:r>
      </w:del>
    </w:p>
    <w:p w:rsidR="0072580E" w:rsidRPr="0072580E" w:rsidDel="0019306E" w:rsidRDefault="0072580E">
      <w:pPr>
        <w:pStyle w:val="Titre2"/>
        <w:numPr>
          <w:ilvl w:val="0"/>
          <w:numId w:val="0"/>
        </w:numPr>
        <w:rPr>
          <w:del w:id="1038" w:author="CELMER, JAN" w:date="2016-08-09T09:58:00Z"/>
          <w:lang w:val="en-US"/>
        </w:rPr>
        <w:pPrChange w:id="1039" w:author="CELMER, JAN" w:date="2016-08-10T13:44:00Z">
          <w:pPr>
            <w:numPr>
              <w:numId w:val="14"/>
            </w:numPr>
            <w:ind w:left="720" w:hanging="360"/>
          </w:pPr>
        </w:pPrChange>
      </w:pPr>
      <w:del w:id="1040" w:author="CELMER, JAN" w:date="2016-08-09T09:58:00Z">
        <w:r w:rsidRPr="0072580E" w:rsidDel="0019306E">
          <w:rPr>
            <w:lang w:val="en-US"/>
          </w:rPr>
          <w:delText>getDocumentationResources(EObject) : String</w:delText>
        </w:r>
      </w:del>
    </w:p>
    <w:p w:rsidR="0072580E" w:rsidRPr="001972DA" w:rsidDel="0019306E" w:rsidRDefault="0072580E">
      <w:pPr>
        <w:pStyle w:val="Titre2"/>
        <w:numPr>
          <w:ilvl w:val="0"/>
          <w:numId w:val="0"/>
        </w:numPr>
        <w:rPr>
          <w:del w:id="1041" w:author="CELMER, JAN" w:date="2016-08-09T09:58:00Z"/>
          <w:lang w:val="en-US"/>
        </w:rPr>
        <w:pPrChange w:id="1042" w:author="CELMER, JAN" w:date="2016-08-10T13:44:00Z">
          <w:pPr/>
        </w:pPrChange>
      </w:pPr>
      <w:del w:id="1043" w:author="CELMER, JAN" w:date="2016-08-09T09:58:00Z">
        <w:r w:rsidRPr="001972DA" w:rsidDel="0019306E">
          <w:rPr>
            <w:lang w:val="en-US"/>
          </w:rPr>
          <w:delText xml:space="preserve">Get the </w:delText>
        </w:r>
        <w:r w:rsidDel="0019306E">
          <w:rPr>
            <w:lang w:val="en-US"/>
          </w:rPr>
          <w:delText>documents</w:delText>
        </w:r>
        <w:r w:rsidRPr="001972DA" w:rsidDel="0019306E">
          <w:rPr>
            <w:lang w:val="en-US"/>
          </w:rPr>
          <w:delText xml:space="preserve"> attached to an element (available </w:delText>
        </w:r>
        <w:r w:rsidDel="0019306E">
          <w:rPr>
            <w:lang w:val="en-US"/>
          </w:rPr>
          <w:delText xml:space="preserve">in former Papyrus versions </w:delText>
        </w:r>
        <w:r w:rsidRPr="001972DA" w:rsidDel="0019306E">
          <w:rPr>
            <w:lang w:val="en-US"/>
          </w:rPr>
          <w:delText>from editor inside « Documentation » view</w:delText>
        </w:r>
        <w:r w:rsidDel="0019306E">
          <w:rPr>
            <w:lang w:val="en-US"/>
          </w:rPr>
          <w:delText>, resources tab</w:delText>
        </w:r>
        <w:r w:rsidRPr="001972DA" w:rsidDel="0019306E">
          <w:rPr>
            <w:lang w:val="en-US"/>
          </w:rPr>
          <w:delText>)</w:delText>
        </w:r>
      </w:del>
    </w:p>
    <w:p w:rsidR="00685035" w:rsidRDefault="00685035" w:rsidP="008B11F8">
      <w:pPr>
        <w:rPr>
          <w:lang w:val="en-US"/>
        </w:rPr>
        <w:sectPr w:rsidR="00685035" w:rsidSect="003B5AFC">
          <w:footerReference w:type="default" r:id="rId44"/>
          <w:pgSz w:w="11906" w:h="16838"/>
          <w:pgMar w:top="851" w:right="1417" w:bottom="1417" w:left="1417" w:header="708" w:footer="708" w:gutter="0"/>
          <w:pgNumType w:start="1"/>
          <w:cols w:space="708"/>
          <w:docGrid w:linePitch="360"/>
          <w:sectPrChange w:id="1055" w:author="FAURE, TRISTAN" w:date="2016-08-10T15:04:00Z">
            <w:sectPr w:rsidR="00685035" w:rsidSect="003B5AFC">
              <w:pgMar w:top="851" w:right="1417" w:bottom="1417" w:left="1417" w:header="708" w:footer="708" w:gutter="0"/>
              <w:pgNumType w:start="0"/>
            </w:sectPr>
          </w:sectPrChange>
        </w:sectPr>
        <w:pPrChange w:id="1056" w:author="FAURE, TRISTAN" w:date="2016-08-10T15:17:00Z">
          <w:pPr>
            <w:pStyle w:val="Titre1"/>
            <w:numPr>
              <w:numId w:val="0"/>
            </w:numPr>
            <w:ind w:left="0" w:firstLine="0"/>
          </w:pPr>
        </w:pPrChange>
      </w:pPr>
    </w:p>
    <w:p w:rsidR="0061381F" w:rsidRDefault="00E7127B" w:rsidP="00685035">
      <w:pPr>
        <w:pStyle w:val="Titre1"/>
        <w:numPr>
          <w:ilvl w:val="0"/>
          <w:numId w:val="0"/>
        </w:numPr>
        <w:ind w:left="432" w:hanging="432"/>
        <w:rPr>
          <w:lang w:val="en-US"/>
        </w:rPr>
      </w:pPr>
      <w:bookmarkStart w:id="1057" w:name="_Toc404180553"/>
      <w:bookmarkStart w:id="1058" w:name="_Toc404180669"/>
      <w:bookmarkStart w:id="1059" w:name="_Toc458604884"/>
      <w:r>
        <w:rPr>
          <w:lang w:val="en-US"/>
        </w:rPr>
        <w:lastRenderedPageBreak/>
        <w:t>APPENDIX</w:t>
      </w:r>
      <w:r w:rsidR="00685035">
        <w:rPr>
          <w:lang w:val="en-US"/>
        </w:rPr>
        <w:t xml:space="preserve">: </w:t>
      </w:r>
      <w:r w:rsidR="0061381F">
        <w:rPr>
          <w:lang w:val="en-US"/>
        </w:rPr>
        <w:t>Overview of all Gendoc tags and attributes</w:t>
      </w:r>
      <w:bookmarkEnd w:id="1057"/>
      <w:bookmarkEnd w:id="1058"/>
      <w:bookmarkEnd w:id="1059"/>
    </w:p>
    <w:p w:rsidR="0061381F" w:rsidRPr="00685035" w:rsidRDefault="009C3059" w:rsidP="009C3059">
      <w:pPr>
        <w:autoSpaceDE w:val="0"/>
        <w:autoSpaceDN w:val="0"/>
        <w:adjustRightInd w:val="0"/>
        <w:spacing w:after="0" w:line="240" w:lineRule="auto"/>
        <w:rPr>
          <w:sz w:val="20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&lt;config&gt;</w:t>
      </w:r>
    </w:p>
    <w:p w:rsidR="00DA36D9" w:rsidRPr="00685035" w:rsidRDefault="00AC6A02" w:rsidP="00AC6A02">
      <w:pPr>
        <w:autoSpaceDE w:val="0"/>
        <w:autoSpaceDN w:val="0"/>
        <w:adjustRightInd w:val="0"/>
        <w:spacing w:after="0" w:line="240" w:lineRule="auto"/>
        <w:ind w:firstLine="708"/>
        <w:rPr>
          <w:sz w:val="20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&lt;output</w:t>
      </w:r>
      <w:r w:rsidR="0061381F" w:rsidRPr="00685035">
        <w:rPr>
          <w:sz w:val="20"/>
          <w:lang w:val="en-US"/>
        </w:rPr>
        <w:t xml:space="preserve"> </w:t>
      </w:r>
    </w:p>
    <w:p w:rsidR="0061381F" w:rsidRPr="00685035" w:rsidRDefault="00DA36D9" w:rsidP="00AC6A02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[1..1]</w:t>
      </w:r>
      <w:r w:rsidR="00AC6A02"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path='</w:t>
      </w:r>
      <w:r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absolutePath</w:t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'&gt;</w:t>
      </w:r>
    </w:p>
    <w:p w:rsidR="00DA36D9" w:rsidRPr="00685035" w:rsidRDefault="007F1A0F" w:rsidP="00685035">
      <w:pPr>
        <w:autoSpaceDE w:val="0"/>
        <w:autoSpaceDN w:val="0"/>
        <w:adjustRightInd w:val="0"/>
        <w:spacing w:after="0" w:line="240" w:lineRule="auto"/>
        <w:ind w:firstLine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[0..*]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&lt;param </w:t>
      </w:r>
    </w:p>
    <w:p w:rsidR="00DA36D9" w:rsidRPr="00685035" w:rsidRDefault="00DA36D9" w:rsidP="00685035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[1..1]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key=</w:t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'</w:t>
      </w:r>
      <w:r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uniqueParamKey</w:t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'</w:t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 </w:t>
      </w:r>
    </w:p>
    <w:p w:rsidR="00F456C3" w:rsidRPr="00685035" w:rsidRDefault="00DA36D9" w:rsidP="00685035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[1..1]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value=</w:t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'</w:t>
      </w:r>
      <w:r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paramValue</w:t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'</w:t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&gt;</w:t>
      </w:r>
    </w:p>
    <w:p w:rsidR="00B83E7A" w:rsidRDefault="00F456C3" w:rsidP="00685035">
      <w:pPr>
        <w:autoSpaceDE w:val="0"/>
        <w:autoSpaceDN w:val="0"/>
        <w:adjustRightInd w:val="0"/>
        <w:spacing w:after="0" w:line="240" w:lineRule="auto"/>
        <w:ind w:left="432" w:firstLine="276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&lt;/config&gt;</w:t>
      </w:r>
    </w:p>
    <w:p w:rsidR="00825CA6" w:rsidRDefault="00825CA6" w:rsidP="00685035">
      <w:pPr>
        <w:autoSpaceDE w:val="0"/>
        <w:autoSpaceDN w:val="0"/>
        <w:adjustRightInd w:val="0"/>
        <w:spacing w:after="0" w:line="240" w:lineRule="auto"/>
        <w:ind w:left="432" w:firstLine="276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</w:p>
    <w:p w:rsidR="001B5575" w:rsidRPr="00685035" w:rsidRDefault="009C3059" w:rsidP="001B557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1B5575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&lt;bookmarks&gt;</w:t>
      </w:r>
    </w:p>
    <w:p w:rsidR="00DA36D9" w:rsidRPr="00685035" w:rsidRDefault="007F1A0F" w:rsidP="00AC6A0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[0..*]</w:t>
      </w:r>
      <w:r w:rsidRPr="00685035">
        <w:rPr>
          <w:sz w:val="20"/>
          <w:lang w:val="en-US"/>
        </w:rPr>
        <w:tab/>
      </w:r>
      <w:r w:rsidR="001B5575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&lt;alias </w:t>
      </w:r>
    </w:p>
    <w:p w:rsidR="00DA36D9" w:rsidRPr="00685035" w:rsidRDefault="00DA36D9" w:rsidP="00AC6A0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[1..1]</w:t>
      </w:r>
      <w:r w:rsidRPr="00685035">
        <w:rPr>
          <w:sz w:val="20"/>
          <w:lang w:val="en-US"/>
        </w:rPr>
        <w:tab/>
      </w:r>
      <w:r w:rsidR="001B5575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source=‘</w:t>
      </w:r>
      <w:r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uniqueAliasKey</w:t>
      </w:r>
      <w:r w:rsidR="001B5575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‘ </w:t>
      </w:r>
    </w:p>
    <w:p w:rsidR="001B5575" w:rsidRPr="00685035" w:rsidRDefault="00DA36D9" w:rsidP="00AC6A0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[1..1]</w:t>
      </w:r>
      <w:r w:rsidRPr="00685035">
        <w:rPr>
          <w:sz w:val="20"/>
          <w:lang w:val="en-US"/>
        </w:rPr>
        <w:tab/>
      </w:r>
      <w:r w:rsidR="001B5575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target=‘</w:t>
      </w:r>
      <w:r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replacementValue</w:t>
      </w:r>
      <w:r w:rsidR="001B5575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‘/&gt;</w:t>
      </w:r>
      <w:r w:rsidR="00E45F7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 … </w:t>
      </w:r>
    </w:p>
    <w:p w:rsidR="001B5575" w:rsidRDefault="001B5575" w:rsidP="009C3059">
      <w:pPr>
        <w:autoSpaceDE w:val="0"/>
        <w:autoSpaceDN w:val="0"/>
        <w:adjustRightInd w:val="0"/>
        <w:spacing w:after="0" w:line="240" w:lineRule="auto"/>
        <w:ind w:left="696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&lt;/bookmarks&gt;</w:t>
      </w:r>
    </w:p>
    <w:p w:rsidR="00825CA6" w:rsidRPr="00685035" w:rsidRDefault="00825CA6" w:rsidP="009C3059">
      <w:pPr>
        <w:autoSpaceDE w:val="0"/>
        <w:autoSpaceDN w:val="0"/>
        <w:adjustRightInd w:val="0"/>
        <w:spacing w:after="0" w:line="240" w:lineRule="auto"/>
        <w:ind w:left="696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</w:p>
    <w:p w:rsidR="00593066" w:rsidRPr="00685035" w:rsidRDefault="007F1A0F" w:rsidP="0059306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[1..*]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/>
          <w:bCs/>
          <w:kern w:val="24"/>
          <w:szCs w:val="24"/>
          <w:lang w:val="en-US"/>
        </w:rPr>
        <w:t>&lt;context</w:t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 </w:t>
      </w:r>
    </w:p>
    <w:p w:rsidR="00593066" w:rsidRPr="00685035" w:rsidRDefault="007F1A0F" w:rsidP="00593066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="Times New Roman" w:hAnsi="Courier New" w:cs="Courier New"/>
          <w:b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[1..1]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/>
          <w:bCs/>
          <w:kern w:val="24"/>
          <w:szCs w:val="24"/>
          <w:lang w:val="en-US"/>
        </w:rPr>
        <w:t>model=</w:t>
      </w:r>
      <w:r w:rsidR="0061381F" w:rsidRPr="00685035">
        <w:rPr>
          <w:rFonts w:ascii="Courier New" w:hAnsi="Courier New" w:cs="Courier New"/>
          <w:b/>
          <w:bCs/>
          <w:kern w:val="24"/>
          <w:szCs w:val="24"/>
          <w:lang w:val="en-US"/>
        </w:rPr>
        <w:t>'</w:t>
      </w:r>
      <w:r w:rsidR="00EB2B38" w:rsidRPr="00EB2B38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full_model_</w:t>
      </w:r>
      <w:r w:rsidR="00DD5F5B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file_</w:t>
      </w:r>
      <w:r w:rsidR="00EB2B38" w:rsidRPr="00EB2B38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path</w:t>
      </w:r>
      <w:r w:rsidR="0061381F" w:rsidRPr="00685035">
        <w:rPr>
          <w:rFonts w:ascii="Courier New" w:hAnsi="Courier New" w:cs="Courier New"/>
          <w:b/>
          <w:bCs/>
          <w:kern w:val="24"/>
          <w:szCs w:val="24"/>
          <w:lang w:val="en-US"/>
        </w:rPr>
        <w:t>'</w:t>
      </w:r>
      <w:r w:rsidR="0061381F" w:rsidRPr="00685035">
        <w:rPr>
          <w:rFonts w:ascii="Courier New" w:eastAsia="Times New Roman" w:hAnsi="Courier New" w:cs="Courier New"/>
          <w:b/>
          <w:bCs/>
          <w:kern w:val="24"/>
          <w:szCs w:val="24"/>
          <w:lang w:val="en-US"/>
        </w:rPr>
        <w:t xml:space="preserve"> </w:t>
      </w:r>
    </w:p>
    <w:p w:rsidR="00F456C3" w:rsidRPr="000178BA" w:rsidRDefault="007F1A0F" w:rsidP="00593066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="Times New Roman" w:hAnsi="Courier New" w:cs="Courier New"/>
          <w:bCs/>
          <w:kern w:val="24"/>
          <w:szCs w:val="24"/>
          <w:lang w:val="de-DE"/>
        </w:rPr>
      </w:pPr>
      <w:r w:rsidRPr="000178BA">
        <w:rPr>
          <w:sz w:val="20"/>
          <w:lang w:val="de-DE"/>
        </w:rPr>
        <w:t>[0..1]</w:t>
      </w:r>
      <w:r w:rsidRPr="000178BA">
        <w:rPr>
          <w:sz w:val="20"/>
          <w:lang w:val="de-DE"/>
        </w:rPr>
        <w:tab/>
      </w:r>
      <w:r w:rsidR="0061381F" w:rsidRPr="000178BA">
        <w:rPr>
          <w:rFonts w:ascii="Courier New" w:eastAsia="Times New Roman" w:hAnsi="Courier New" w:cs="Courier New"/>
          <w:bCs/>
          <w:kern w:val="24"/>
          <w:szCs w:val="24"/>
          <w:lang w:val="de-DE"/>
        </w:rPr>
        <w:t>element=‘</w:t>
      </w:r>
      <w:r w:rsidR="00EB2B38" w:rsidRPr="000178BA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de-DE"/>
        </w:rPr>
        <w:t>package</w:t>
      </w:r>
      <w:r w:rsidR="006B1DA1" w:rsidRPr="000178BA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de-DE"/>
        </w:rPr>
        <w:t>_name</w:t>
      </w:r>
      <w:r w:rsidR="00EB2B38" w:rsidRPr="000178BA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de-DE"/>
        </w:rPr>
        <w:t>/element</w:t>
      </w:r>
      <w:r w:rsidR="006B1DA1" w:rsidRPr="000178BA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de-DE"/>
        </w:rPr>
        <w:t>_name</w:t>
      </w:r>
      <w:r w:rsidR="0061381F" w:rsidRPr="000178BA">
        <w:rPr>
          <w:rFonts w:ascii="Courier New" w:eastAsia="Times New Roman" w:hAnsi="Courier New" w:cs="Courier New"/>
          <w:bCs/>
          <w:kern w:val="24"/>
          <w:szCs w:val="24"/>
          <w:lang w:val="de-DE"/>
        </w:rPr>
        <w:t>‘</w:t>
      </w:r>
    </w:p>
    <w:p w:rsidR="00F456C3" w:rsidRPr="000178BA" w:rsidRDefault="007F1A0F" w:rsidP="0059306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eastAsia="Times New Roman" w:hAnsi="Courier New" w:cs="Courier New"/>
          <w:bCs/>
          <w:kern w:val="24"/>
          <w:szCs w:val="24"/>
          <w:lang w:val="de-DE"/>
        </w:rPr>
      </w:pPr>
      <w:r w:rsidRPr="000178BA">
        <w:rPr>
          <w:sz w:val="20"/>
          <w:lang w:val="de-DE"/>
        </w:rPr>
        <w:t>[0..1]</w:t>
      </w:r>
      <w:r w:rsidRPr="000178BA">
        <w:rPr>
          <w:sz w:val="20"/>
          <w:lang w:val="de-DE"/>
        </w:rPr>
        <w:tab/>
      </w:r>
      <w:r w:rsidR="0061381F" w:rsidRPr="000178BA">
        <w:rPr>
          <w:rFonts w:ascii="Courier New" w:eastAsia="Times New Roman" w:hAnsi="Courier New" w:cs="Courier New"/>
          <w:bCs/>
          <w:kern w:val="24"/>
          <w:szCs w:val="24"/>
          <w:lang w:val="de-DE"/>
        </w:rPr>
        <w:t>importedBundles=‘</w:t>
      </w:r>
      <w:r w:rsidR="00DA36D9" w:rsidRPr="000178BA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de-DE"/>
        </w:rPr>
        <w:t>bundle1;bundle2;bundle3</w:t>
      </w:r>
      <w:r w:rsidR="00F456C3" w:rsidRPr="000178BA">
        <w:rPr>
          <w:rFonts w:ascii="Courier New" w:eastAsia="Times New Roman" w:hAnsi="Courier New" w:cs="Courier New"/>
          <w:bCs/>
          <w:kern w:val="24"/>
          <w:szCs w:val="24"/>
          <w:lang w:val="de-DE"/>
        </w:rPr>
        <w:t>’</w:t>
      </w:r>
    </w:p>
    <w:p w:rsidR="0061381F" w:rsidRPr="00825CA6" w:rsidRDefault="007F1A0F" w:rsidP="00825CA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searchMetamodels=‘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true</w:t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’</w:t>
      </w: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  </w:t>
      </w:r>
      <w:r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(default=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’false’</w:t>
      </w:r>
      <w:r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)</w:t>
      </w:r>
      <w:r w:rsidR="00F456C3" w:rsidRPr="00685035">
        <w:rPr>
          <w:rFonts w:ascii="Courier New" w:eastAsia="Times New Roman" w:hAnsi="Courier New" w:cs="Courier New"/>
          <w:b/>
          <w:bCs/>
          <w:kern w:val="24"/>
          <w:szCs w:val="24"/>
          <w:lang w:val="en-US"/>
        </w:rPr>
        <w:t>/</w:t>
      </w:r>
      <w:r w:rsidR="0061381F" w:rsidRPr="00685035">
        <w:rPr>
          <w:rFonts w:ascii="Courier New" w:eastAsia="Times New Roman" w:hAnsi="Courier New" w:cs="Courier New"/>
          <w:b/>
          <w:bCs/>
          <w:kern w:val="24"/>
          <w:szCs w:val="24"/>
          <w:lang w:val="en-US"/>
        </w:rPr>
        <w:t>&gt;</w:t>
      </w:r>
    </w:p>
    <w:p w:rsidR="00825CA6" w:rsidRPr="00685035" w:rsidRDefault="00825CA6" w:rsidP="00593066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eastAsia="Times New Roman" w:hAnsi="Courier New" w:cs="Courier New"/>
          <w:b/>
          <w:bCs/>
          <w:kern w:val="24"/>
          <w:szCs w:val="24"/>
          <w:lang w:val="en-US"/>
        </w:rPr>
      </w:pPr>
    </w:p>
    <w:p w:rsidR="0061381F" w:rsidRPr="00685035" w:rsidRDefault="00DA36D9" w:rsidP="0059306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[1..*]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/>
          <w:bCs/>
          <w:kern w:val="24"/>
          <w:szCs w:val="24"/>
          <w:lang w:val="en-US"/>
        </w:rPr>
        <w:t>&lt;gendoc&gt;</w:t>
      </w:r>
    </w:p>
    <w:p w:rsidR="00DA36D9" w:rsidRPr="00685035" w:rsidRDefault="00685035" w:rsidP="0059306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>
        <w:rPr>
          <w:rFonts w:ascii="Courier New" w:eastAsia="Times New Roman" w:hAnsi="Courier New" w:cs="Courier New"/>
          <w:bCs/>
          <w:kern w:val="24"/>
          <w:szCs w:val="24"/>
          <w:lang w:val="en-US"/>
        </w:rPr>
        <w:tab/>
        <w:t>..</w:t>
      </w:r>
    </w:p>
    <w:p w:rsidR="00DA36D9" w:rsidRPr="00685035" w:rsidRDefault="00DA26FC" w:rsidP="00685035">
      <w:pPr>
        <w:autoSpaceDE w:val="0"/>
        <w:autoSpaceDN w:val="0"/>
        <w:adjustRightInd w:val="0"/>
        <w:spacing w:after="0" w:line="240" w:lineRule="auto"/>
        <w:ind w:left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[0..*]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&lt;image </w:t>
      </w:r>
    </w:p>
    <w:p w:rsidR="00DA36D9" w:rsidRPr="00685035" w:rsidRDefault="00F71F16" w:rsidP="00685035">
      <w:pPr>
        <w:autoSpaceDE w:val="0"/>
        <w:autoSpaceDN w:val="0"/>
        <w:adjustRightInd w:val="0"/>
        <w:spacing w:after="0" w:line="240" w:lineRule="auto"/>
        <w:ind w:left="2125"/>
        <w:rPr>
          <w:rFonts w:ascii="Courier New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DA36D9" w:rsidRPr="00685035">
        <w:rPr>
          <w:rFonts w:ascii="Courier New" w:hAnsi="Courier New" w:cs="Courier New"/>
          <w:bCs/>
          <w:kern w:val="24"/>
          <w:szCs w:val="24"/>
          <w:lang w:val="en-US"/>
        </w:rPr>
        <w:t>object=‘</w:t>
      </w:r>
      <w:r w:rsidR="005C7F1C"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image_id</w:t>
      </w:r>
      <w:r w:rsidR="005C7F1C" w:rsidRPr="00685035">
        <w:rPr>
          <w:rFonts w:ascii="Courier New" w:hAnsi="Courier New" w:cs="Courier New"/>
          <w:bCs/>
          <w:kern w:val="24"/>
          <w:szCs w:val="24"/>
          <w:lang w:val="en-US"/>
        </w:rPr>
        <w:t>’</w:t>
      </w:r>
    </w:p>
    <w:p w:rsidR="00DA36D9" w:rsidRPr="00685035" w:rsidRDefault="00F71F16" w:rsidP="00685035">
      <w:pPr>
        <w:autoSpaceDE w:val="0"/>
        <w:autoSpaceDN w:val="0"/>
        <w:adjustRightInd w:val="0"/>
        <w:spacing w:after="0" w:line="240" w:lineRule="auto"/>
        <w:ind w:left="2125"/>
        <w:rPr>
          <w:rFonts w:ascii="Courier New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filePath=‘</w:t>
      </w:r>
      <w:r w:rsidR="005C7F1C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absolute_path</w:t>
      </w:r>
      <w:r w:rsidR="001D0FB7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’</w:t>
      </w:r>
      <w:r w:rsidR="00DA36D9" w:rsidRPr="00685035">
        <w:rPr>
          <w:rFonts w:ascii="Courier New" w:hAnsi="Courier New" w:cs="Courier New"/>
          <w:bCs/>
          <w:kern w:val="24"/>
          <w:szCs w:val="24"/>
          <w:lang w:val="en-US"/>
        </w:rPr>
        <w:t xml:space="preserve"> </w:t>
      </w:r>
    </w:p>
    <w:p w:rsidR="00DA36D9" w:rsidRPr="00685035" w:rsidRDefault="00F71F16" w:rsidP="00685035">
      <w:pPr>
        <w:autoSpaceDE w:val="0"/>
        <w:autoSpaceDN w:val="0"/>
        <w:adjustRightInd w:val="0"/>
        <w:spacing w:after="0" w:line="240" w:lineRule="auto"/>
        <w:ind w:left="1417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keepW</w:t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=‘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true</w:t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’  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(default=’false’)</w:t>
      </w:r>
    </w:p>
    <w:p w:rsidR="00DA36D9" w:rsidRPr="00685035" w:rsidRDefault="00F71F16" w:rsidP="00685035">
      <w:pPr>
        <w:autoSpaceDE w:val="0"/>
        <w:autoSpaceDN w:val="0"/>
        <w:adjustRightInd w:val="0"/>
        <w:spacing w:after="0" w:line="240" w:lineRule="auto"/>
        <w:ind w:left="1417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keepH=</w:t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=‘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true</w:t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’  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(default=’false’)</w:t>
      </w:r>
    </w:p>
    <w:p w:rsidR="00DA36D9" w:rsidRPr="00685035" w:rsidRDefault="00F71F16" w:rsidP="00685035">
      <w:pPr>
        <w:autoSpaceDE w:val="0"/>
        <w:autoSpaceDN w:val="0"/>
        <w:adjustRightInd w:val="0"/>
        <w:spacing w:after="0" w:line="240" w:lineRule="auto"/>
        <w:ind w:left="1417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maxW</w:t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=‘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true</w:t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’  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(default=’false’)</w:t>
      </w:r>
    </w:p>
    <w:p w:rsidR="0061381F" w:rsidRPr="00685035" w:rsidRDefault="00F71F16" w:rsidP="00685035">
      <w:pPr>
        <w:autoSpaceDE w:val="0"/>
        <w:autoSpaceDN w:val="0"/>
        <w:adjustRightInd w:val="0"/>
        <w:spacing w:after="0" w:line="240" w:lineRule="auto"/>
        <w:ind w:left="1417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maxH</w:t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=‘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true</w:t>
      </w:r>
      <w:r w:rsidR="00DA36D9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’  </w:t>
      </w:r>
      <w:r w:rsidR="00DA36D9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(default=’false’)</w:t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&gt;</w:t>
      </w:r>
    </w:p>
    <w:p w:rsidR="00C16B47" w:rsidRPr="00685035" w:rsidRDefault="00DA26FC" w:rsidP="00685035">
      <w:pPr>
        <w:autoSpaceDE w:val="0"/>
        <w:autoSpaceDN w:val="0"/>
        <w:adjustRightInd w:val="0"/>
        <w:spacing w:after="0" w:line="240" w:lineRule="auto"/>
        <w:ind w:left="1417"/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</w:pPr>
      <w:r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 xml:space="preserve">Drawing area </w:t>
      </w:r>
    </w:p>
    <w:p w:rsidR="0061381F" w:rsidRPr="00685035" w:rsidRDefault="004611E1" w:rsidP="00685035">
      <w:pPr>
        <w:autoSpaceDE w:val="0"/>
        <w:autoSpaceDN w:val="0"/>
        <w:adjustRightInd w:val="0"/>
        <w:spacing w:after="0" w:line="240" w:lineRule="auto"/>
        <w:ind w:left="709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&lt;/image&gt;</w:t>
      </w: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br/>
      </w:r>
      <w:r w:rsidR="00DA26FC" w:rsidRPr="00685035">
        <w:rPr>
          <w:sz w:val="20"/>
          <w:lang w:val="en-US"/>
        </w:rPr>
        <w:t>[0..*]</w:t>
      </w:r>
      <w:r w:rsidR="00DA26FC"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&lt;table&gt;</w:t>
      </w:r>
    </w:p>
    <w:p w:rsidR="00823BAF" w:rsidRPr="00685035" w:rsidRDefault="009C103D" w:rsidP="00685035">
      <w:pPr>
        <w:autoSpaceDE w:val="0"/>
        <w:autoSpaceDN w:val="0"/>
        <w:adjustRightInd w:val="0"/>
        <w:spacing w:after="0" w:line="240" w:lineRule="auto"/>
        <w:ind w:left="1417"/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</w:pPr>
      <w:r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Rows or tables</w:t>
      </w:r>
    </w:p>
    <w:p w:rsidR="004611E1" w:rsidRPr="00685035" w:rsidRDefault="004611E1" w:rsidP="00685035">
      <w:pPr>
        <w:autoSpaceDE w:val="0"/>
        <w:autoSpaceDN w:val="0"/>
        <w:adjustRightInd w:val="0"/>
        <w:spacing w:after="0" w:line="240" w:lineRule="auto"/>
        <w:ind w:left="1417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&lt;/table&gt;</w:t>
      </w:r>
    </w:p>
    <w:p w:rsidR="0061381F" w:rsidRPr="00685035" w:rsidRDefault="00DA26FC" w:rsidP="00685035">
      <w:pPr>
        <w:autoSpaceDE w:val="0"/>
        <w:autoSpaceDN w:val="0"/>
        <w:adjustRightInd w:val="0"/>
        <w:spacing w:after="0" w:line="240" w:lineRule="auto"/>
        <w:ind w:left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[0..*]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&lt;include filePath=</w:t>
      </w:r>
      <w:r w:rsidR="00C658E1" w:rsidRPr="00685035">
        <w:rPr>
          <w:rFonts w:ascii="Courier New" w:hAnsi="Courier New" w:cs="Courier New"/>
          <w:bCs/>
          <w:kern w:val="24"/>
          <w:szCs w:val="24"/>
          <w:lang w:val="en-US"/>
        </w:rPr>
        <w:t>’</w:t>
      </w:r>
      <w:r w:rsidR="00823BAF"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absolute_path</w:t>
      </w:r>
      <w:r w:rsidR="00C658E1"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’</w:t>
      </w:r>
      <w:r w:rsidR="004611E1" w:rsidRPr="00685035">
        <w:rPr>
          <w:rFonts w:ascii="Courier New" w:hAnsi="Courier New" w:cs="Courier New"/>
          <w:bCs/>
          <w:kern w:val="24"/>
          <w:szCs w:val="24"/>
          <w:lang w:val="en-US"/>
        </w:rPr>
        <w:t>/</w:t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&gt;</w:t>
      </w:r>
    </w:p>
    <w:p w:rsidR="00DA26FC" w:rsidRPr="00C62BB1" w:rsidRDefault="00DA26FC" w:rsidP="00685035">
      <w:pPr>
        <w:autoSpaceDE w:val="0"/>
        <w:autoSpaceDN w:val="0"/>
        <w:adjustRightInd w:val="0"/>
        <w:spacing w:after="0" w:line="240" w:lineRule="auto"/>
        <w:ind w:left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C62BB1">
        <w:rPr>
          <w:sz w:val="20"/>
          <w:lang w:val="en-US"/>
        </w:rPr>
        <w:t>[0..*]</w:t>
      </w:r>
      <w:r w:rsidRPr="00C62BB1">
        <w:rPr>
          <w:sz w:val="20"/>
          <w:lang w:val="en-US"/>
        </w:rPr>
        <w:tab/>
      </w:r>
      <w:r w:rsidR="0061381F" w:rsidRPr="00C62BB1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&lt;richText</w:t>
      </w:r>
      <w:r w:rsidRPr="00C62BB1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 </w:t>
      </w:r>
    </w:p>
    <w:p w:rsidR="00DA26FC" w:rsidRPr="00C62BB1" w:rsidRDefault="00F71F16" w:rsidP="00685035">
      <w:pPr>
        <w:autoSpaceDE w:val="0"/>
        <w:autoSpaceDN w:val="0"/>
        <w:adjustRightInd w:val="0"/>
        <w:spacing w:after="0" w:line="240" w:lineRule="auto"/>
        <w:ind w:left="1417" w:firstLine="708"/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</w:pPr>
      <w:r w:rsidRPr="00C62BB1">
        <w:rPr>
          <w:sz w:val="20"/>
          <w:lang w:val="en-US"/>
        </w:rPr>
        <w:t>[0..1]</w:t>
      </w:r>
      <w:r w:rsidRPr="00C62BB1">
        <w:rPr>
          <w:sz w:val="20"/>
          <w:lang w:val="en-US"/>
        </w:rPr>
        <w:tab/>
      </w:r>
      <w:r w:rsidR="00DA26FC" w:rsidRPr="00C62BB1">
        <w:rPr>
          <w:rFonts w:ascii="Courier New" w:eastAsia="Times New Roman" w:hAnsi="Courier New" w:cs="Courier New"/>
          <w:bCs/>
          <w:kern w:val="24"/>
          <w:szCs w:val="24"/>
          <w:lang w:val="en-US"/>
        </w:rPr>
        <w:t>format=’</w:t>
      </w:r>
      <w:r w:rsidR="00486AC4" w:rsidRPr="00C62BB1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RTF</w:t>
      </w:r>
      <w:r w:rsidR="00DA26FC" w:rsidRPr="00C62BB1">
        <w:rPr>
          <w:rFonts w:ascii="Courier New" w:eastAsia="Times New Roman" w:hAnsi="Courier New" w:cs="Courier New"/>
          <w:bCs/>
          <w:kern w:val="24"/>
          <w:szCs w:val="24"/>
          <w:lang w:val="en-US"/>
        </w:rPr>
        <w:t>’</w:t>
      </w:r>
      <w:r w:rsidR="00486AC4" w:rsidRPr="00C62BB1">
        <w:rPr>
          <w:rFonts w:ascii="Courier New" w:eastAsia="Times New Roman" w:hAnsi="Courier New" w:cs="Courier New"/>
          <w:bCs/>
          <w:kern w:val="24"/>
          <w:szCs w:val="24"/>
          <w:lang w:val="en-US"/>
        </w:rPr>
        <w:t xml:space="preserve"> </w:t>
      </w:r>
      <w:r w:rsidR="00486AC4" w:rsidRPr="00C62BB1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(default:’HTML’)</w:t>
      </w:r>
    </w:p>
    <w:p w:rsidR="00DA26FC" w:rsidRPr="00685035" w:rsidRDefault="00F71F16" w:rsidP="00685035">
      <w:pPr>
        <w:autoSpaceDE w:val="0"/>
        <w:autoSpaceDN w:val="0"/>
        <w:adjustRightInd w:val="0"/>
        <w:spacing w:after="0" w:line="240" w:lineRule="auto"/>
        <w:ind w:left="1417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DA26FC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filePath=’</w:t>
      </w:r>
      <w:r w:rsidR="00486AC4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absolute_path</w:t>
      </w:r>
      <w:r w:rsidR="00DA26FC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’</w:t>
      </w:r>
      <w:r w:rsidR="00DA26FC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&gt;</w:t>
      </w:r>
    </w:p>
    <w:p w:rsidR="0061381F" w:rsidRPr="00685035" w:rsidRDefault="00F070BA" w:rsidP="00685035">
      <w:pPr>
        <w:autoSpaceDE w:val="0"/>
        <w:autoSpaceDN w:val="0"/>
        <w:adjustRightInd w:val="0"/>
        <w:spacing w:after="0" w:line="240" w:lineRule="auto"/>
        <w:ind w:left="709"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&lt;/richText&gt;</w:t>
      </w:r>
    </w:p>
    <w:p w:rsidR="0061381F" w:rsidRPr="00685035" w:rsidRDefault="00DA26FC" w:rsidP="00685035">
      <w:pPr>
        <w:autoSpaceDE w:val="0"/>
        <w:autoSpaceDN w:val="0"/>
        <w:adjustRightInd w:val="0"/>
        <w:spacing w:after="0" w:line="240" w:lineRule="auto"/>
        <w:ind w:left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[0..*]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&lt;drop</w:t>
      </w:r>
      <w:r w:rsidR="00273E13" w:rsidRPr="00685035">
        <w:rPr>
          <w:rFonts w:ascii="Courier New" w:hAnsi="Courier New" w:cs="Courier New"/>
          <w:bCs/>
          <w:kern w:val="24"/>
          <w:szCs w:val="24"/>
          <w:lang w:val="en-US"/>
        </w:rPr>
        <w:t>/</w:t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&gt;</w:t>
      </w:r>
    </w:p>
    <w:p w:rsidR="0061381F" w:rsidRPr="00685035" w:rsidRDefault="00DA26FC" w:rsidP="00685035">
      <w:pPr>
        <w:autoSpaceDE w:val="0"/>
        <w:autoSpaceDN w:val="0"/>
        <w:adjustRightInd w:val="0"/>
        <w:spacing w:after="0" w:line="240" w:lineRule="auto"/>
        <w:ind w:left="709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[0..*]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&lt;dropEmpty&gt;</w:t>
      </w:r>
      <w:r w:rsidR="00273E13" w:rsidRPr="00685035">
        <w:rPr>
          <w:rFonts w:ascii="Courier New" w:hAnsi="Courier New" w:cs="Courier New"/>
          <w:bCs/>
          <w:kern w:val="24"/>
          <w:szCs w:val="24"/>
          <w:lang w:val="en-US"/>
        </w:rPr>
        <w:t>..&lt;/dropEmpty&gt;</w:t>
      </w:r>
    </w:p>
    <w:p w:rsidR="00273E13" w:rsidRPr="00685035" w:rsidRDefault="00DA26FC" w:rsidP="00685035">
      <w:pPr>
        <w:autoSpaceDE w:val="0"/>
        <w:autoSpaceDN w:val="0"/>
        <w:adjustRightInd w:val="0"/>
        <w:spacing w:after="0" w:line="240" w:lineRule="auto"/>
        <w:ind w:left="709"/>
        <w:rPr>
          <w:rFonts w:ascii="Courier New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[0..*]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&lt;nobr</w:t>
      </w:r>
      <w:r w:rsidR="004611E1" w:rsidRPr="00685035">
        <w:rPr>
          <w:rFonts w:ascii="Courier New" w:hAnsi="Courier New" w:cs="Courier New"/>
          <w:bCs/>
          <w:kern w:val="24"/>
          <w:szCs w:val="24"/>
          <w:lang w:val="en-US"/>
        </w:rPr>
        <w:t>/</w:t>
      </w:r>
      <w:r w:rsidR="0061381F" w:rsidRPr="00685035">
        <w:rPr>
          <w:rFonts w:ascii="Courier New" w:hAnsi="Courier New" w:cs="Courier New"/>
          <w:bCs/>
          <w:kern w:val="24"/>
          <w:szCs w:val="24"/>
          <w:lang w:val="en-US"/>
        </w:rPr>
        <w:t>&gt;</w:t>
      </w:r>
    </w:p>
    <w:p w:rsidR="00273E13" w:rsidRDefault="00273E13" w:rsidP="00DA36D9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b/>
          <w:bCs/>
          <w:color w:val="000000" w:themeColor="text1"/>
          <w:kern w:val="24"/>
          <w:szCs w:val="24"/>
          <w:lang w:val="en-US"/>
        </w:rPr>
      </w:pPr>
      <w:r w:rsidRPr="00685035">
        <w:rPr>
          <w:rFonts w:ascii="Courier New" w:hAnsi="Courier New" w:cs="Courier New"/>
          <w:b/>
          <w:bCs/>
          <w:color w:val="000000" w:themeColor="text1"/>
          <w:kern w:val="24"/>
          <w:szCs w:val="24"/>
          <w:lang w:val="en-US"/>
        </w:rPr>
        <w:t>&lt;/gendoc&gt;</w:t>
      </w:r>
    </w:p>
    <w:p w:rsidR="00825CA6" w:rsidRPr="00685035" w:rsidRDefault="00825CA6" w:rsidP="00DA36D9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b/>
          <w:bCs/>
          <w:color w:val="000000" w:themeColor="text1"/>
          <w:kern w:val="24"/>
          <w:szCs w:val="24"/>
          <w:lang w:val="en-US"/>
        </w:rPr>
      </w:pPr>
    </w:p>
    <w:p w:rsidR="00DA36D9" w:rsidRPr="003B5AFC" w:rsidRDefault="006656F4" w:rsidP="0066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kern w:val="24"/>
          <w:szCs w:val="24"/>
          <w:lang w:val="en-US"/>
          <w:rPrChange w:id="1060" w:author="FAURE, TRISTAN" w:date="2016-08-10T15:05:00Z">
            <w:rPr>
              <w:rFonts w:ascii="Courier New" w:hAnsi="Courier New" w:cs="Courier New"/>
              <w:bCs/>
              <w:kern w:val="24"/>
              <w:szCs w:val="24"/>
            </w:rPr>
          </w:rPrChange>
        </w:rPr>
      </w:pPr>
      <w:r w:rsidRPr="003B5AFC">
        <w:rPr>
          <w:sz w:val="20"/>
          <w:lang w:val="en-US"/>
          <w:rPrChange w:id="1061" w:author="FAURE, TRISTAN" w:date="2016-08-10T15:05:00Z">
            <w:rPr>
              <w:sz w:val="20"/>
            </w:rPr>
          </w:rPrChange>
        </w:rPr>
        <w:t>[0..*]</w:t>
      </w:r>
      <w:r w:rsidRPr="003B5AFC">
        <w:rPr>
          <w:sz w:val="20"/>
          <w:lang w:val="en-US"/>
          <w:rPrChange w:id="1062" w:author="FAURE, TRISTAN" w:date="2016-08-10T15:05:00Z">
            <w:rPr>
              <w:sz w:val="20"/>
            </w:rPr>
          </w:rPrChange>
        </w:rPr>
        <w:tab/>
      </w:r>
      <w:r w:rsidR="0061381F" w:rsidRPr="003B5AFC">
        <w:rPr>
          <w:rFonts w:ascii="Courier New" w:hAnsi="Courier New" w:cs="Courier New"/>
          <w:bCs/>
          <w:kern w:val="24"/>
          <w:szCs w:val="24"/>
          <w:lang w:val="en-US"/>
          <w:rPrChange w:id="1063" w:author="FAURE, TRISTAN" w:date="2016-08-10T15:05:00Z">
            <w:rPr>
              <w:rFonts w:ascii="Courier New" w:hAnsi="Courier New" w:cs="Courier New"/>
              <w:bCs/>
              <w:kern w:val="24"/>
              <w:szCs w:val="24"/>
            </w:rPr>
          </w:rPrChange>
        </w:rPr>
        <w:t xml:space="preserve">&lt;fragment </w:t>
      </w:r>
    </w:p>
    <w:p w:rsidR="00DA36D9" w:rsidRPr="003B5AFC" w:rsidRDefault="00C4509B" w:rsidP="00F707E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eastAsia="Times New Roman" w:hAnsi="Courier New" w:cs="Courier New"/>
          <w:bCs/>
          <w:kern w:val="24"/>
          <w:szCs w:val="24"/>
          <w:lang w:val="en-US"/>
          <w:rPrChange w:id="1064" w:author="FAURE, TRISTAN" w:date="2016-08-10T15:05:00Z">
            <w:rPr>
              <w:rFonts w:ascii="Courier New" w:eastAsia="Times New Roman" w:hAnsi="Courier New" w:cs="Courier New"/>
              <w:bCs/>
              <w:kern w:val="24"/>
              <w:szCs w:val="24"/>
            </w:rPr>
          </w:rPrChange>
        </w:rPr>
      </w:pPr>
      <w:r w:rsidRPr="003B5AFC">
        <w:rPr>
          <w:sz w:val="20"/>
          <w:lang w:val="en-US"/>
          <w:rPrChange w:id="1065" w:author="FAURE, TRISTAN" w:date="2016-08-10T15:05:00Z">
            <w:rPr>
              <w:sz w:val="20"/>
            </w:rPr>
          </w:rPrChange>
        </w:rPr>
        <w:t>[1..1]</w:t>
      </w:r>
      <w:r w:rsidRPr="003B5AFC">
        <w:rPr>
          <w:sz w:val="20"/>
          <w:lang w:val="en-US"/>
          <w:rPrChange w:id="1066" w:author="FAURE, TRISTAN" w:date="2016-08-10T15:05:00Z">
            <w:rPr>
              <w:sz w:val="20"/>
            </w:rPr>
          </w:rPrChange>
        </w:rPr>
        <w:tab/>
      </w:r>
      <w:r w:rsidR="0061381F" w:rsidRPr="003B5AFC">
        <w:rPr>
          <w:rFonts w:ascii="Courier New" w:eastAsia="Times New Roman" w:hAnsi="Courier New" w:cs="Courier New"/>
          <w:bCs/>
          <w:kern w:val="24"/>
          <w:szCs w:val="24"/>
          <w:lang w:val="en-US"/>
          <w:rPrChange w:id="1067" w:author="FAURE, TRISTAN" w:date="2016-08-10T15:05:00Z">
            <w:rPr>
              <w:rFonts w:ascii="Courier New" w:eastAsia="Times New Roman" w:hAnsi="Courier New" w:cs="Courier New"/>
              <w:bCs/>
              <w:kern w:val="24"/>
              <w:szCs w:val="24"/>
            </w:rPr>
          </w:rPrChange>
        </w:rPr>
        <w:t>name=‘</w:t>
      </w:r>
      <w:r w:rsidR="00486AC4" w:rsidRPr="003B5AFC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  <w:rPrChange w:id="1068" w:author="FAURE, TRISTAN" w:date="2016-08-10T15:05:00Z">
            <w:rPr>
              <w:rFonts w:ascii="Courier New" w:eastAsia="Times New Roman" w:hAnsi="Courier New" w:cs="Courier New"/>
              <w:bCs/>
              <w:color w:val="BFBFBF" w:themeColor="background1" w:themeShade="BF"/>
              <w:kern w:val="24"/>
              <w:szCs w:val="24"/>
            </w:rPr>
          </w:rPrChange>
        </w:rPr>
        <w:t>unique_fragment_name</w:t>
      </w:r>
      <w:r w:rsidR="0061381F" w:rsidRPr="003B5AFC">
        <w:rPr>
          <w:rFonts w:ascii="Courier New" w:eastAsia="Times New Roman" w:hAnsi="Courier New" w:cs="Courier New"/>
          <w:bCs/>
          <w:kern w:val="24"/>
          <w:szCs w:val="24"/>
          <w:lang w:val="en-US"/>
          <w:rPrChange w:id="1069" w:author="FAURE, TRISTAN" w:date="2016-08-10T15:05:00Z">
            <w:rPr>
              <w:rFonts w:ascii="Courier New" w:eastAsia="Times New Roman" w:hAnsi="Courier New" w:cs="Courier New"/>
              <w:bCs/>
              <w:kern w:val="24"/>
              <w:szCs w:val="24"/>
            </w:rPr>
          </w:rPrChange>
        </w:rPr>
        <w:t xml:space="preserve">‘ </w:t>
      </w:r>
    </w:p>
    <w:p w:rsidR="0061381F" w:rsidRPr="00685035" w:rsidRDefault="00C4509B" w:rsidP="00F707E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importedBundles=‘</w:t>
      </w:r>
      <w:r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bundle1</w:t>
      </w:r>
      <w:r w:rsidR="0061381F"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;</w:t>
      </w:r>
      <w:r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bundle2</w:t>
      </w:r>
      <w:r w:rsidR="0061381F"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’</w:t>
      </w:r>
    </w:p>
    <w:p w:rsidR="00C4509B" w:rsidRDefault="00C4509B" w:rsidP="00F707E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importedFragments=‘</w:t>
      </w:r>
      <w:r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fragment1;fragment2</w:t>
      </w: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’</w:t>
      </w:r>
      <w:r w:rsidRPr="00685035">
        <w:rPr>
          <w:rFonts w:ascii="Courier New" w:hAnsi="Courier New" w:cs="Courier New"/>
          <w:kern w:val="24"/>
          <w:szCs w:val="24"/>
          <w:lang w:val="en-US"/>
        </w:rPr>
        <w:t>&gt;</w:t>
      </w:r>
    </w:p>
    <w:p w:rsidR="001E32CC" w:rsidRPr="00685035" w:rsidRDefault="001E32CC" w:rsidP="001E32CC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[0..1]</w:t>
      </w:r>
      <w:r w:rsidRPr="00685035">
        <w:rPr>
          <w:sz w:val="20"/>
          <w:lang w:val="en-US"/>
        </w:rPr>
        <w:tab/>
      </w:r>
      <w:del w:id="1070" w:author="FAURE, TRISTAN" w:date="2016-08-10T15:19:00Z">
        <w:r w:rsidDel="00DD1D4E">
          <w:rPr>
            <w:rFonts w:ascii="Courier New" w:eastAsia="Times New Roman" w:hAnsi="Courier New" w:cs="Courier New"/>
            <w:bCs/>
            <w:kern w:val="24"/>
            <w:szCs w:val="24"/>
            <w:lang w:val="en-US"/>
          </w:rPr>
          <w:delText>removeLastLine</w:delText>
        </w:r>
      </w:del>
      <w:ins w:id="1071" w:author="FAURE, TRISTAN" w:date="2016-08-10T15:19:00Z">
        <w:r w:rsidR="00DD1D4E">
          <w:rPr>
            <w:rFonts w:ascii="Courier New" w:eastAsia="Times New Roman" w:hAnsi="Courier New" w:cs="Courier New"/>
            <w:bCs/>
            <w:kern w:val="24"/>
            <w:szCs w:val="24"/>
            <w:lang w:val="en-US"/>
          </w:rPr>
          <w:t>remove</w:t>
        </w:r>
        <w:r w:rsidR="00DD1D4E">
          <w:rPr>
            <w:rFonts w:ascii="Courier New" w:eastAsia="Times New Roman" w:hAnsi="Courier New" w:cs="Courier New"/>
            <w:bCs/>
            <w:kern w:val="24"/>
            <w:szCs w:val="24"/>
            <w:lang w:val="en-US"/>
          </w:rPr>
          <w:t>Closing</w:t>
        </w:r>
        <w:bookmarkStart w:id="1072" w:name="_GoBack"/>
        <w:bookmarkEnd w:id="1072"/>
        <w:r w:rsidR="00DD1D4E">
          <w:rPr>
            <w:rFonts w:ascii="Courier New" w:eastAsia="Times New Roman" w:hAnsi="Courier New" w:cs="Courier New"/>
            <w:bCs/>
            <w:kern w:val="24"/>
            <w:szCs w:val="24"/>
            <w:lang w:val="en-US"/>
          </w:rPr>
          <w:t>Line</w:t>
        </w:r>
      </w:ins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=‘</w:t>
      </w:r>
      <w:r w:rsidRPr="001E32CC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true</w:t>
      </w:r>
      <w:r w:rsidRPr="00685035">
        <w:rPr>
          <w:rFonts w:ascii="Courier New" w:eastAsia="Times New Roman" w:hAnsi="Courier New" w:cs="Courier New"/>
          <w:bCs/>
          <w:kern w:val="24"/>
          <w:szCs w:val="24"/>
          <w:lang w:val="en-US"/>
        </w:rPr>
        <w:t>’</w:t>
      </w:r>
      <w:r w:rsidRPr="00685035">
        <w:rPr>
          <w:rFonts w:ascii="Courier New" w:eastAsia="Times New Roman" w:hAnsi="Courier New" w:cs="Courier New"/>
          <w:bCs/>
          <w:color w:val="BFBFBF" w:themeColor="background1" w:themeShade="BF"/>
          <w:kern w:val="24"/>
          <w:szCs w:val="24"/>
          <w:lang w:val="en-US"/>
        </w:rPr>
        <w:t>(default=’false’)</w:t>
      </w:r>
      <w:r w:rsidRPr="00685035">
        <w:rPr>
          <w:rFonts w:ascii="Courier New" w:hAnsi="Courier New" w:cs="Courier New"/>
          <w:kern w:val="24"/>
          <w:szCs w:val="24"/>
          <w:lang w:val="en-US"/>
        </w:rPr>
        <w:t>&gt;</w:t>
      </w:r>
    </w:p>
    <w:p w:rsidR="001E32CC" w:rsidRPr="00685035" w:rsidRDefault="001E32CC" w:rsidP="00F707E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eastAsia="Times New Roman" w:hAnsi="Courier New" w:cs="Courier New"/>
          <w:bCs/>
          <w:kern w:val="24"/>
          <w:szCs w:val="24"/>
          <w:lang w:val="en-US"/>
        </w:rPr>
      </w:pPr>
    </w:p>
    <w:p w:rsidR="00DA36D9" w:rsidRPr="00685035" w:rsidRDefault="006656F4" w:rsidP="00F707EA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[0..*]</w:t>
      </w:r>
      <w:r w:rsidRPr="00685035">
        <w:rPr>
          <w:sz w:val="20"/>
          <w:lang w:val="en-US"/>
        </w:rPr>
        <w:tab/>
      </w:r>
      <w:r w:rsidR="004611E1" w:rsidRPr="00685035">
        <w:rPr>
          <w:rFonts w:ascii="Courier New" w:hAnsi="Courier New" w:cs="Courier New"/>
          <w:bCs/>
          <w:kern w:val="24"/>
          <w:szCs w:val="24"/>
          <w:lang w:val="en-US"/>
        </w:rPr>
        <w:t xml:space="preserve">&lt;arg </w:t>
      </w:r>
    </w:p>
    <w:p w:rsidR="00DA36D9" w:rsidRPr="00685035" w:rsidRDefault="00F71F16" w:rsidP="00F707EA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Courier New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t>[</w:t>
      </w:r>
      <w:r w:rsidR="00641DDC" w:rsidRPr="00685035">
        <w:rPr>
          <w:sz w:val="20"/>
          <w:lang w:val="en-US"/>
        </w:rPr>
        <w:t>1</w:t>
      </w:r>
      <w:r w:rsidRPr="00685035">
        <w:rPr>
          <w:sz w:val="20"/>
          <w:lang w:val="en-US"/>
        </w:rPr>
        <w:t>..1]</w:t>
      </w:r>
      <w:r w:rsidRPr="00685035">
        <w:rPr>
          <w:sz w:val="20"/>
          <w:lang w:val="en-US"/>
        </w:rPr>
        <w:tab/>
      </w:r>
      <w:r w:rsidR="004611E1" w:rsidRPr="00685035">
        <w:rPr>
          <w:rFonts w:ascii="Courier New" w:hAnsi="Courier New" w:cs="Courier New"/>
          <w:bCs/>
          <w:kern w:val="24"/>
          <w:szCs w:val="24"/>
          <w:lang w:val="en-US"/>
        </w:rPr>
        <w:t>name=’</w:t>
      </w:r>
      <w:r w:rsidR="00C4509B"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argument1</w:t>
      </w:r>
      <w:r w:rsidR="004611E1" w:rsidRPr="00685035">
        <w:rPr>
          <w:rFonts w:ascii="Courier New" w:hAnsi="Courier New" w:cs="Courier New"/>
          <w:bCs/>
          <w:kern w:val="24"/>
          <w:szCs w:val="24"/>
          <w:lang w:val="en-US"/>
        </w:rPr>
        <w:t xml:space="preserve">’ </w:t>
      </w:r>
    </w:p>
    <w:p w:rsidR="004611E1" w:rsidRPr="008B11F8" w:rsidRDefault="00F71F16" w:rsidP="00F707EA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Courier New" w:hAnsi="Courier New" w:cs="Courier New"/>
          <w:bCs/>
          <w:kern w:val="24"/>
          <w:szCs w:val="24"/>
          <w:lang w:val="en-US"/>
        </w:rPr>
      </w:pPr>
      <w:r w:rsidRPr="00685035">
        <w:rPr>
          <w:sz w:val="20"/>
          <w:lang w:val="en-US"/>
        </w:rPr>
        <w:lastRenderedPageBreak/>
        <w:t>[0..1]</w:t>
      </w:r>
      <w:r w:rsidRPr="00685035">
        <w:rPr>
          <w:sz w:val="20"/>
          <w:lang w:val="en-US"/>
        </w:rPr>
        <w:tab/>
      </w:r>
      <w:r w:rsidR="004611E1" w:rsidRPr="00685035">
        <w:rPr>
          <w:rFonts w:ascii="Courier New" w:hAnsi="Courier New" w:cs="Courier New"/>
          <w:bCs/>
          <w:kern w:val="24"/>
          <w:szCs w:val="24"/>
          <w:lang w:val="en-US"/>
        </w:rPr>
        <w:t>type=’</w:t>
      </w:r>
      <w:r w:rsidR="00C4509B" w:rsidRPr="0068503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full_metamodel</w:t>
      </w:r>
      <w:r w:rsidR="00C4509B" w:rsidRPr="003B5AFC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_element_name</w:t>
      </w:r>
      <w:r w:rsidR="004611E1" w:rsidRPr="00170525">
        <w:rPr>
          <w:rFonts w:ascii="Courier New" w:hAnsi="Courier New" w:cs="Courier New"/>
          <w:bCs/>
          <w:color w:val="BFBFBF" w:themeColor="background1" w:themeShade="BF"/>
          <w:kern w:val="24"/>
          <w:szCs w:val="24"/>
          <w:lang w:val="en-US"/>
        </w:rPr>
        <w:t>’</w:t>
      </w:r>
      <w:r w:rsidR="004611E1" w:rsidRPr="00763915">
        <w:rPr>
          <w:rFonts w:ascii="Courier New" w:hAnsi="Courier New" w:cs="Courier New"/>
          <w:bCs/>
          <w:kern w:val="24"/>
          <w:szCs w:val="24"/>
          <w:lang w:val="en-US"/>
        </w:rPr>
        <w:t>/&gt;</w:t>
      </w:r>
    </w:p>
    <w:p w:rsidR="00685035" w:rsidRPr="00C62BB1" w:rsidRDefault="00685035" w:rsidP="00F707EA">
      <w:pPr>
        <w:autoSpaceDE w:val="0"/>
        <w:autoSpaceDN w:val="0"/>
        <w:adjustRightInd w:val="0"/>
        <w:spacing w:after="0" w:line="240" w:lineRule="auto"/>
        <w:ind w:left="-708" w:firstLine="1416"/>
        <w:rPr>
          <w:rFonts w:ascii="Courier New" w:eastAsia="Times New Roman" w:hAnsi="Courier New" w:cs="Courier New"/>
          <w:bCs/>
          <w:kern w:val="24"/>
          <w:szCs w:val="24"/>
          <w:rPrChange w:id="1073" w:author="CELMER, JAN" w:date="2016-08-08T18:16:00Z">
            <w:rPr>
              <w:rFonts w:ascii="Courier New" w:eastAsia="Times New Roman" w:hAnsi="Courier New" w:cs="Courier New"/>
              <w:bCs/>
              <w:kern w:val="24"/>
              <w:szCs w:val="24"/>
              <w:lang w:val="en-US"/>
            </w:rPr>
          </w:rPrChange>
        </w:rPr>
      </w:pPr>
      <w:r w:rsidRPr="00C62BB1">
        <w:rPr>
          <w:rFonts w:ascii="Courier New" w:hAnsi="Courier New" w:cs="Courier New"/>
          <w:bCs/>
          <w:kern w:val="24"/>
          <w:szCs w:val="24"/>
          <w:rPrChange w:id="1074" w:author="CELMER, JAN" w:date="2016-08-08T18:16:00Z">
            <w:rPr>
              <w:rFonts w:ascii="Courier New" w:hAnsi="Courier New" w:cs="Courier New"/>
              <w:bCs/>
              <w:kern w:val="24"/>
              <w:szCs w:val="24"/>
              <w:lang w:val="en-US"/>
            </w:rPr>
          </w:rPrChange>
        </w:rPr>
        <w:t>..</w:t>
      </w:r>
    </w:p>
    <w:p w:rsidR="009633A7" w:rsidRPr="00C62BB1" w:rsidRDefault="004611E1" w:rsidP="008F512C">
      <w:pPr>
        <w:autoSpaceDE w:val="0"/>
        <w:autoSpaceDN w:val="0"/>
        <w:adjustRightInd w:val="0"/>
        <w:spacing w:after="0" w:line="240" w:lineRule="auto"/>
        <w:ind w:left="708"/>
        <w:rPr>
          <w:rFonts w:ascii="Courier New" w:eastAsia="Times New Roman" w:hAnsi="Courier New" w:cs="Courier New"/>
          <w:bCs/>
          <w:kern w:val="24"/>
          <w:szCs w:val="24"/>
          <w:rPrChange w:id="1075" w:author="CELMER, JAN" w:date="2016-08-08T18:16:00Z">
            <w:rPr>
              <w:rFonts w:ascii="Courier New" w:eastAsia="Times New Roman" w:hAnsi="Courier New" w:cs="Courier New"/>
              <w:bCs/>
              <w:kern w:val="24"/>
              <w:szCs w:val="24"/>
              <w:lang w:val="en-US"/>
            </w:rPr>
          </w:rPrChange>
        </w:rPr>
      </w:pPr>
      <w:r w:rsidRPr="00C62BB1">
        <w:rPr>
          <w:rFonts w:ascii="Courier New" w:eastAsia="Times New Roman" w:hAnsi="Courier New" w:cs="Courier New"/>
          <w:bCs/>
          <w:kern w:val="24"/>
          <w:szCs w:val="24"/>
          <w:rPrChange w:id="1076" w:author="CELMER, JAN" w:date="2016-08-08T18:16:00Z">
            <w:rPr>
              <w:rFonts w:ascii="Courier New" w:eastAsia="Times New Roman" w:hAnsi="Courier New" w:cs="Courier New"/>
              <w:bCs/>
              <w:kern w:val="24"/>
              <w:szCs w:val="24"/>
              <w:lang w:val="en-US"/>
            </w:rPr>
          </w:rPrChange>
        </w:rPr>
        <w:t>&lt;/fragment&gt;</w:t>
      </w:r>
    </w:p>
    <w:sectPr w:rsidR="009633A7" w:rsidRPr="00C62BB1" w:rsidSect="00685035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6E" w:rsidRDefault="0019306E" w:rsidP="00DC2939">
      <w:pPr>
        <w:spacing w:after="0" w:line="240" w:lineRule="auto"/>
      </w:pPr>
      <w:r>
        <w:separator/>
      </w:r>
    </w:p>
  </w:endnote>
  <w:endnote w:type="continuationSeparator" w:id="0">
    <w:p w:rsidR="0019306E" w:rsidRDefault="0019306E" w:rsidP="00DC2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FC" w:rsidRDefault="003B5AFC">
    <w:pPr>
      <w:pStyle w:val="Pieddepage"/>
      <w:jc w:val="right"/>
      <w:rPr>
        <w:ins w:id="0" w:author="FAURE, TRISTAN" w:date="2016-08-10T15:03:00Z"/>
      </w:rPr>
    </w:pPr>
  </w:p>
  <w:p w:rsidR="003B5AFC" w:rsidRDefault="003B5AF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044" w:author="FAURE, TRISTAN" w:date="2016-08-10T15:03:00Z"/>
  <w:sdt>
    <w:sdtPr>
      <w:id w:val="1508180906"/>
      <w:docPartObj>
        <w:docPartGallery w:val="Page Numbers (Bottom of Page)"/>
        <w:docPartUnique/>
      </w:docPartObj>
    </w:sdtPr>
    <w:sdtEndPr>
      <w:rPr>
        <w:noProof/>
      </w:rPr>
    </w:sdtEndPr>
    <w:sdtContent>
      <w:customXmlInsRangeEnd w:id="1044"/>
      <w:p w:rsidR="003B5AFC" w:rsidRDefault="003B5AFC">
        <w:pPr>
          <w:pStyle w:val="Pieddepage"/>
          <w:jc w:val="right"/>
          <w:rPr>
            <w:ins w:id="1045" w:author="FAURE, TRISTAN" w:date="2016-08-10T15:03:00Z"/>
          </w:rPr>
        </w:pPr>
        <w:ins w:id="1046" w:author="FAURE, TRISTAN" w:date="2016-08-10T15:03:00Z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</w:ins>
        <w:r w:rsidR="00DD1D4E">
          <w:rPr>
            <w:noProof/>
          </w:rPr>
          <w:t>23</w:t>
        </w:r>
        <w:ins w:id="1047" w:author="FAURE, TRISTAN" w:date="2016-08-10T15:03:00Z">
          <w:r>
            <w:rPr>
              <w:noProof/>
            </w:rPr>
            <w:fldChar w:fldCharType="end"/>
          </w:r>
        </w:ins>
      </w:p>
      <w:customXmlInsRangeStart w:id="1048" w:author="FAURE, TRISTAN" w:date="2016-08-10T15:03:00Z"/>
    </w:sdtContent>
  </w:sdt>
  <w:customXmlInsRangeEnd w:id="1048"/>
  <w:p w:rsidR="003B5AFC" w:rsidRPr="003B5AFC" w:rsidRDefault="003B5AFC">
    <w:pPr>
      <w:pStyle w:val="Pieddepage"/>
      <w:rPr>
        <w:sz w:val="20"/>
        <w:rPrChange w:id="1049" w:author="FAURE, TRISTAN" w:date="2016-08-10T15:04:00Z">
          <w:rPr/>
        </w:rPrChange>
      </w:rPr>
    </w:pPr>
    <w:ins w:id="1050" w:author="FAURE, TRISTAN" w:date="2016-08-10T15:04:00Z">
      <w:r w:rsidRPr="003B5AFC">
        <w:rPr>
          <w:sz w:val="20"/>
          <w:rPrChange w:id="1051" w:author="FAURE, TRISTAN" w:date="2016-08-10T15:04:00Z">
            <w:rPr/>
          </w:rPrChange>
        </w:rPr>
        <w:t xml:space="preserve">Gendoc </w:t>
      </w:r>
    </w:ins>
    <w:ins w:id="1052" w:author="FAURE, TRISTAN" w:date="2016-08-10T15:05:00Z">
      <w:r>
        <w:rPr>
          <w:sz w:val="20"/>
        </w:rPr>
        <w:t xml:space="preserve">0.6.0 </w:t>
      </w:r>
    </w:ins>
    <w:ins w:id="1053" w:author="FAURE, TRISTAN" w:date="2016-08-10T15:04:00Z">
      <w:r w:rsidRPr="003B5AFC">
        <w:rPr>
          <w:sz w:val="20"/>
          <w:rPrChange w:id="1054" w:author="FAURE, TRISTAN" w:date="2016-08-10T15:04:00Z">
            <w:rPr/>
          </w:rPrChange>
        </w:rPr>
        <w:t>tutorial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6E" w:rsidRDefault="0019306E" w:rsidP="00DC2939">
      <w:pPr>
        <w:spacing w:after="0" w:line="240" w:lineRule="auto"/>
      </w:pPr>
      <w:r>
        <w:separator/>
      </w:r>
    </w:p>
  </w:footnote>
  <w:footnote w:type="continuationSeparator" w:id="0">
    <w:p w:rsidR="0019306E" w:rsidRDefault="0019306E" w:rsidP="00DC2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6E4"/>
    <w:multiLevelType w:val="hybridMultilevel"/>
    <w:tmpl w:val="BB72B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10021"/>
    <w:multiLevelType w:val="hybridMultilevel"/>
    <w:tmpl w:val="21D667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B5395"/>
    <w:multiLevelType w:val="hybridMultilevel"/>
    <w:tmpl w:val="BD085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7253A"/>
    <w:multiLevelType w:val="hybridMultilevel"/>
    <w:tmpl w:val="BAB2C4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A4739"/>
    <w:multiLevelType w:val="hybridMultilevel"/>
    <w:tmpl w:val="2F063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72B41"/>
    <w:multiLevelType w:val="hybridMultilevel"/>
    <w:tmpl w:val="0F406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A4E11"/>
    <w:multiLevelType w:val="hybridMultilevel"/>
    <w:tmpl w:val="408C98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0C49F2"/>
    <w:multiLevelType w:val="hybridMultilevel"/>
    <w:tmpl w:val="0B4E275A"/>
    <w:lvl w:ilvl="0" w:tplc="FC340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3A058A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9B42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EA9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002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6859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347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00A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D8F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8A5347E"/>
    <w:multiLevelType w:val="hybridMultilevel"/>
    <w:tmpl w:val="FD32EAA4"/>
    <w:lvl w:ilvl="0" w:tplc="156642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F8E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6289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D07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2283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1A8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D4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EED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82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CE5471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E2E02CC"/>
    <w:multiLevelType w:val="hybridMultilevel"/>
    <w:tmpl w:val="567400EA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8E6C0B"/>
    <w:multiLevelType w:val="hybridMultilevel"/>
    <w:tmpl w:val="5686C152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E5077A"/>
    <w:multiLevelType w:val="hybridMultilevel"/>
    <w:tmpl w:val="1B6A1780"/>
    <w:lvl w:ilvl="0" w:tplc="DA881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680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B608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10A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7AF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180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32F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90B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40D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5A725B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9075E1"/>
    <w:multiLevelType w:val="hybridMultilevel"/>
    <w:tmpl w:val="5D8091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4F48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F5D36EE"/>
    <w:multiLevelType w:val="hybridMultilevel"/>
    <w:tmpl w:val="010C9A0A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953BE"/>
    <w:multiLevelType w:val="hybridMultilevel"/>
    <w:tmpl w:val="C3FAC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02513"/>
    <w:multiLevelType w:val="hybridMultilevel"/>
    <w:tmpl w:val="04E4DA6C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D72B6"/>
    <w:multiLevelType w:val="hybridMultilevel"/>
    <w:tmpl w:val="F042B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34243"/>
    <w:multiLevelType w:val="hybridMultilevel"/>
    <w:tmpl w:val="999EE434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CA5577"/>
    <w:multiLevelType w:val="hybridMultilevel"/>
    <w:tmpl w:val="FDDEC240"/>
    <w:lvl w:ilvl="0" w:tplc="96583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CA5C9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A34A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E00D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029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C86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1E5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482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0A8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C0A62B3"/>
    <w:multiLevelType w:val="hybridMultilevel"/>
    <w:tmpl w:val="9168E75A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97A32"/>
    <w:multiLevelType w:val="hybridMultilevel"/>
    <w:tmpl w:val="6B786D92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282BD9"/>
    <w:multiLevelType w:val="hybridMultilevel"/>
    <w:tmpl w:val="DCAEB99E"/>
    <w:lvl w:ilvl="0" w:tplc="96A6F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A8DD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C67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4CC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640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806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889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BCF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7E3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E1C276A"/>
    <w:multiLevelType w:val="hybridMultilevel"/>
    <w:tmpl w:val="F066FDBA"/>
    <w:lvl w:ilvl="0" w:tplc="381E2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0C51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3CD3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D2D8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E46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B2A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9EC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D06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343A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0BC5392"/>
    <w:multiLevelType w:val="hybridMultilevel"/>
    <w:tmpl w:val="B21A21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72632"/>
    <w:multiLevelType w:val="hybridMultilevel"/>
    <w:tmpl w:val="FCAC01E6"/>
    <w:lvl w:ilvl="0" w:tplc="381E2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749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48BA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727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B2A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EC6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3A7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24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E2F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15D7585"/>
    <w:multiLevelType w:val="hybridMultilevel"/>
    <w:tmpl w:val="A14695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377279"/>
    <w:multiLevelType w:val="hybridMultilevel"/>
    <w:tmpl w:val="CE94B624"/>
    <w:lvl w:ilvl="0" w:tplc="297C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166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E4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68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B81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107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AA6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E8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ECC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8304238"/>
    <w:multiLevelType w:val="hybridMultilevel"/>
    <w:tmpl w:val="45646B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F51EE8"/>
    <w:multiLevelType w:val="hybridMultilevel"/>
    <w:tmpl w:val="B5E80ADA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F620B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3">
    <w:nsid w:val="6DA940FC"/>
    <w:multiLevelType w:val="hybridMultilevel"/>
    <w:tmpl w:val="A99EC624"/>
    <w:lvl w:ilvl="0" w:tplc="D0EEB5F0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4D217B"/>
    <w:multiLevelType w:val="hybridMultilevel"/>
    <w:tmpl w:val="523630EA"/>
    <w:lvl w:ilvl="0" w:tplc="F1A8569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0BAC23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7183466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744E3DA"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E7EF8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2E4EFA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C98BA4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014503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F30BDD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5">
    <w:nsid w:val="7E387B1E"/>
    <w:multiLevelType w:val="hybridMultilevel"/>
    <w:tmpl w:val="2062CC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7"/>
  </w:num>
  <w:num w:numId="4">
    <w:abstractNumId w:val="34"/>
  </w:num>
  <w:num w:numId="5">
    <w:abstractNumId w:val="32"/>
  </w:num>
  <w:num w:numId="6">
    <w:abstractNumId w:val="10"/>
  </w:num>
  <w:num w:numId="7">
    <w:abstractNumId w:val="21"/>
  </w:num>
  <w:num w:numId="8">
    <w:abstractNumId w:val="7"/>
  </w:num>
  <w:num w:numId="9">
    <w:abstractNumId w:val="24"/>
  </w:num>
  <w:num w:numId="10">
    <w:abstractNumId w:val="8"/>
  </w:num>
  <w:num w:numId="11">
    <w:abstractNumId w:val="12"/>
  </w:num>
  <w:num w:numId="12">
    <w:abstractNumId w:val="29"/>
  </w:num>
  <w:num w:numId="13">
    <w:abstractNumId w:val="25"/>
  </w:num>
  <w:num w:numId="14">
    <w:abstractNumId w:val="30"/>
  </w:num>
  <w:num w:numId="15">
    <w:abstractNumId w:val="3"/>
  </w:num>
  <w:num w:numId="16">
    <w:abstractNumId w:val="9"/>
  </w:num>
  <w:num w:numId="17">
    <w:abstractNumId w:val="13"/>
  </w:num>
  <w:num w:numId="18">
    <w:abstractNumId w:val="15"/>
  </w:num>
  <w:num w:numId="19">
    <w:abstractNumId w:val="0"/>
  </w:num>
  <w:num w:numId="20">
    <w:abstractNumId w:val="17"/>
  </w:num>
  <w:num w:numId="21">
    <w:abstractNumId w:val="35"/>
  </w:num>
  <w:num w:numId="22">
    <w:abstractNumId w:val="19"/>
  </w:num>
  <w:num w:numId="23">
    <w:abstractNumId w:val="26"/>
  </w:num>
  <w:num w:numId="24">
    <w:abstractNumId w:val="14"/>
  </w:num>
  <w:num w:numId="25">
    <w:abstractNumId w:val="28"/>
  </w:num>
  <w:num w:numId="26">
    <w:abstractNumId w:val="22"/>
  </w:num>
  <w:num w:numId="27">
    <w:abstractNumId w:val="20"/>
  </w:num>
  <w:num w:numId="28">
    <w:abstractNumId w:val="11"/>
  </w:num>
  <w:num w:numId="29">
    <w:abstractNumId w:val="33"/>
  </w:num>
  <w:num w:numId="30">
    <w:abstractNumId w:val="16"/>
  </w:num>
  <w:num w:numId="31">
    <w:abstractNumId w:val="31"/>
  </w:num>
  <w:num w:numId="32">
    <w:abstractNumId w:val="1"/>
  </w:num>
  <w:num w:numId="33">
    <w:abstractNumId w:val="23"/>
  </w:num>
  <w:num w:numId="34">
    <w:abstractNumId w:val="18"/>
  </w:num>
  <w:num w:numId="35">
    <w:abstractNumId w:val="4"/>
  </w:num>
  <w:num w:numId="36">
    <w:abstractNumId w:val="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B70"/>
    <w:rsid w:val="00010604"/>
    <w:rsid w:val="00012FE1"/>
    <w:rsid w:val="0001386E"/>
    <w:rsid w:val="000178BA"/>
    <w:rsid w:val="0002426C"/>
    <w:rsid w:val="0003356C"/>
    <w:rsid w:val="00036434"/>
    <w:rsid w:val="00043633"/>
    <w:rsid w:val="00062C0B"/>
    <w:rsid w:val="00064E3D"/>
    <w:rsid w:val="00074FDE"/>
    <w:rsid w:val="00080E9F"/>
    <w:rsid w:val="000847A6"/>
    <w:rsid w:val="000A7776"/>
    <w:rsid w:val="000B09FF"/>
    <w:rsid w:val="000C37B6"/>
    <w:rsid w:val="000C530B"/>
    <w:rsid w:val="000C558F"/>
    <w:rsid w:val="000D6405"/>
    <w:rsid w:val="000E14A8"/>
    <w:rsid w:val="000F07EC"/>
    <w:rsid w:val="001218D2"/>
    <w:rsid w:val="0012314C"/>
    <w:rsid w:val="00124AF8"/>
    <w:rsid w:val="001271AA"/>
    <w:rsid w:val="00137457"/>
    <w:rsid w:val="00145BBD"/>
    <w:rsid w:val="00170525"/>
    <w:rsid w:val="0017674B"/>
    <w:rsid w:val="00183D9F"/>
    <w:rsid w:val="00184088"/>
    <w:rsid w:val="0019306E"/>
    <w:rsid w:val="001972DA"/>
    <w:rsid w:val="001A2F1E"/>
    <w:rsid w:val="001A79C3"/>
    <w:rsid w:val="001B5575"/>
    <w:rsid w:val="001D0FB7"/>
    <w:rsid w:val="001E32CC"/>
    <w:rsid w:val="00215708"/>
    <w:rsid w:val="002307B6"/>
    <w:rsid w:val="0023233E"/>
    <w:rsid w:val="002616CD"/>
    <w:rsid w:val="00273E13"/>
    <w:rsid w:val="00282BF0"/>
    <w:rsid w:val="00292BB3"/>
    <w:rsid w:val="00295377"/>
    <w:rsid w:val="002A1EC4"/>
    <w:rsid w:val="002B1E1E"/>
    <w:rsid w:val="002E0B8B"/>
    <w:rsid w:val="002F0C25"/>
    <w:rsid w:val="00305ECE"/>
    <w:rsid w:val="00310781"/>
    <w:rsid w:val="00310936"/>
    <w:rsid w:val="00311A97"/>
    <w:rsid w:val="00326446"/>
    <w:rsid w:val="0032704B"/>
    <w:rsid w:val="0033381C"/>
    <w:rsid w:val="00346922"/>
    <w:rsid w:val="00350D95"/>
    <w:rsid w:val="00373747"/>
    <w:rsid w:val="00381FE1"/>
    <w:rsid w:val="003B1C56"/>
    <w:rsid w:val="003B21E0"/>
    <w:rsid w:val="003B2744"/>
    <w:rsid w:val="003B4C70"/>
    <w:rsid w:val="003B5AFC"/>
    <w:rsid w:val="003E1F78"/>
    <w:rsid w:val="003E2907"/>
    <w:rsid w:val="003E5F01"/>
    <w:rsid w:val="00401E45"/>
    <w:rsid w:val="004050DD"/>
    <w:rsid w:val="004070C1"/>
    <w:rsid w:val="004101B4"/>
    <w:rsid w:val="00410B2D"/>
    <w:rsid w:val="00413B75"/>
    <w:rsid w:val="00416A8E"/>
    <w:rsid w:val="004214BA"/>
    <w:rsid w:val="004242C8"/>
    <w:rsid w:val="0043041F"/>
    <w:rsid w:val="00430674"/>
    <w:rsid w:val="00434DC6"/>
    <w:rsid w:val="00446F39"/>
    <w:rsid w:val="004611E1"/>
    <w:rsid w:val="00466B6B"/>
    <w:rsid w:val="00467259"/>
    <w:rsid w:val="004744A8"/>
    <w:rsid w:val="00486AC4"/>
    <w:rsid w:val="00492017"/>
    <w:rsid w:val="00497ECB"/>
    <w:rsid w:val="004B2454"/>
    <w:rsid w:val="004B4542"/>
    <w:rsid w:val="004B5967"/>
    <w:rsid w:val="004B725E"/>
    <w:rsid w:val="004C2FBE"/>
    <w:rsid w:val="004C7F6E"/>
    <w:rsid w:val="004D3FEF"/>
    <w:rsid w:val="004E4726"/>
    <w:rsid w:val="004E5BDD"/>
    <w:rsid w:val="004F1CAA"/>
    <w:rsid w:val="004F6C76"/>
    <w:rsid w:val="004F770D"/>
    <w:rsid w:val="00501F4E"/>
    <w:rsid w:val="00507370"/>
    <w:rsid w:val="005146A8"/>
    <w:rsid w:val="00522E34"/>
    <w:rsid w:val="00523963"/>
    <w:rsid w:val="00535228"/>
    <w:rsid w:val="0054217F"/>
    <w:rsid w:val="00567F6B"/>
    <w:rsid w:val="0057655A"/>
    <w:rsid w:val="00583C92"/>
    <w:rsid w:val="00593066"/>
    <w:rsid w:val="00596525"/>
    <w:rsid w:val="005A0CD4"/>
    <w:rsid w:val="005A246B"/>
    <w:rsid w:val="005A346B"/>
    <w:rsid w:val="005A5F26"/>
    <w:rsid w:val="005B4B33"/>
    <w:rsid w:val="005C7F1C"/>
    <w:rsid w:val="005E0877"/>
    <w:rsid w:val="005E274B"/>
    <w:rsid w:val="005E4674"/>
    <w:rsid w:val="005E61F1"/>
    <w:rsid w:val="005E7FE3"/>
    <w:rsid w:val="005F6C76"/>
    <w:rsid w:val="0061381F"/>
    <w:rsid w:val="006313EA"/>
    <w:rsid w:val="00634B9D"/>
    <w:rsid w:val="00636159"/>
    <w:rsid w:val="00641DDC"/>
    <w:rsid w:val="006440C3"/>
    <w:rsid w:val="006569EB"/>
    <w:rsid w:val="006633D6"/>
    <w:rsid w:val="006656F4"/>
    <w:rsid w:val="00673F8E"/>
    <w:rsid w:val="00685035"/>
    <w:rsid w:val="0068555F"/>
    <w:rsid w:val="00685C8C"/>
    <w:rsid w:val="00686205"/>
    <w:rsid w:val="006A104D"/>
    <w:rsid w:val="006A6E1F"/>
    <w:rsid w:val="006B1DA1"/>
    <w:rsid w:val="006B453F"/>
    <w:rsid w:val="006E0CE5"/>
    <w:rsid w:val="006E36BE"/>
    <w:rsid w:val="006F0C19"/>
    <w:rsid w:val="006F5C7C"/>
    <w:rsid w:val="007042B9"/>
    <w:rsid w:val="00710726"/>
    <w:rsid w:val="0071164F"/>
    <w:rsid w:val="007124F1"/>
    <w:rsid w:val="0072580E"/>
    <w:rsid w:val="00731864"/>
    <w:rsid w:val="00734E32"/>
    <w:rsid w:val="007420EA"/>
    <w:rsid w:val="00761A56"/>
    <w:rsid w:val="00763915"/>
    <w:rsid w:val="007737AC"/>
    <w:rsid w:val="007761B6"/>
    <w:rsid w:val="00787333"/>
    <w:rsid w:val="007A674A"/>
    <w:rsid w:val="007B1169"/>
    <w:rsid w:val="007C0E4A"/>
    <w:rsid w:val="007C1238"/>
    <w:rsid w:val="007D2E25"/>
    <w:rsid w:val="007D5BE9"/>
    <w:rsid w:val="007E68F3"/>
    <w:rsid w:val="007F1A0F"/>
    <w:rsid w:val="007F4541"/>
    <w:rsid w:val="007F61CB"/>
    <w:rsid w:val="00803113"/>
    <w:rsid w:val="008140DD"/>
    <w:rsid w:val="00816AF8"/>
    <w:rsid w:val="00823BAF"/>
    <w:rsid w:val="00825CA6"/>
    <w:rsid w:val="0083107A"/>
    <w:rsid w:val="00834B4F"/>
    <w:rsid w:val="00840F40"/>
    <w:rsid w:val="008458DD"/>
    <w:rsid w:val="00855CA7"/>
    <w:rsid w:val="00856B44"/>
    <w:rsid w:val="00884738"/>
    <w:rsid w:val="0088508A"/>
    <w:rsid w:val="0089461D"/>
    <w:rsid w:val="008A29B3"/>
    <w:rsid w:val="008B11F8"/>
    <w:rsid w:val="008B1935"/>
    <w:rsid w:val="008B6C0F"/>
    <w:rsid w:val="008C62E3"/>
    <w:rsid w:val="008D12C8"/>
    <w:rsid w:val="008D31CA"/>
    <w:rsid w:val="008D71A7"/>
    <w:rsid w:val="008E2BFE"/>
    <w:rsid w:val="008E2FD1"/>
    <w:rsid w:val="008E7EA5"/>
    <w:rsid w:val="008F512C"/>
    <w:rsid w:val="00906EF7"/>
    <w:rsid w:val="00915045"/>
    <w:rsid w:val="00927605"/>
    <w:rsid w:val="0094535B"/>
    <w:rsid w:val="00950332"/>
    <w:rsid w:val="0095568D"/>
    <w:rsid w:val="00955710"/>
    <w:rsid w:val="009633A7"/>
    <w:rsid w:val="00966395"/>
    <w:rsid w:val="00970D75"/>
    <w:rsid w:val="00972849"/>
    <w:rsid w:val="00993847"/>
    <w:rsid w:val="009A2DB5"/>
    <w:rsid w:val="009A4198"/>
    <w:rsid w:val="009B2D32"/>
    <w:rsid w:val="009C00CC"/>
    <w:rsid w:val="009C103D"/>
    <w:rsid w:val="009C3059"/>
    <w:rsid w:val="009C5893"/>
    <w:rsid w:val="009C75AC"/>
    <w:rsid w:val="009D2EA6"/>
    <w:rsid w:val="009D4878"/>
    <w:rsid w:val="009D6557"/>
    <w:rsid w:val="009E13D9"/>
    <w:rsid w:val="009E4243"/>
    <w:rsid w:val="009F31A4"/>
    <w:rsid w:val="00A12D68"/>
    <w:rsid w:val="00A42CDF"/>
    <w:rsid w:val="00A432B1"/>
    <w:rsid w:val="00A433B8"/>
    <w:rsid w:val="00A46313"/>
    <w:rsid w:val="00A56863"/>
    <w:rsid w:val="00A63313"/>
    <w:rsid w:val="00A74777"/>
    <w:rsid w:val="00A91505"/>
    <w:rsid w:val="00AB68BA"/>
    <w:rsid w:val="00AC6A02"/>
    <w:rsid w:val="00AD26A5"/>
    <w:rsid w:val="00AE46B5"/>
    <w:rsid w:val="00AE68F9"/>
    <w:rsid w:val="00AF6F6E"/>
    <w:rsid w:val="00B00BA0"/>
    <w:rsid w:val="00B025D0"/>
    <w:rsid w:val="00B27C41"/>
    <w:rsid w:val="00B3143F"/>
    <w:rsid w:val="00B34C6E"/>
    <w:rsid w:val="00B37B4B"/>
    <w:rsid w:val="00B45D76"/>
    <w:rsid w:val="00B52F20"/>
    <w:rsid w:val="00B55DB2"/>
    <w:rsid w:val="00B57358"/>
    <w:rsid w:val="00B71A1B"/>
    <w:rsid w:val="00B80C5E"/>
    <w:rsid w:val="00B83E7A"/>
    <w:rsid w:val="00B84E67"/>
    <w:rsid w:val="00B90A77"/>
    <w:rsid w:val="00B9504D"/>
    <w:rsid w:val="00BC2EDD"/>
    <w:rsid w:val="00BD021B"/>
    <w:rsid w:val="00BD2514"/>
    <w:rsid w:val="00BD3C94"/>
    <w:rsid w:val="00BD4BF1"/>
    <w:rsid w:val="00BD6746"/>
    <w:rsid w:val="00BD7F2E"/>
    <w:rsid w:val="00BE42B5"/>
    <w:rsid w:val="00BE7CCF"/>
    <w:rsid w:val="00C12B70"/>
    <w:rsid w:val="00C152C3"/>
    <w:rsid w:val="00C16B47"/>
    <w:rsid w:val="00C41B6F"/>
    <w:rsid w:val="00C434C3"/>
    <w:rsid w:val="00C4509B"/>
    <w:rsid w:val="00C62BB1"/>
    <w:rsid w:val="00C658E1"/>
    <w:rsid w:val="00C725A9"/>
    <w:rsid w:val="00CA237D"/>
    <w:rsid w:val="00CC1186"/>
    <w:rsid w:val="00CC37D2"/>
    <w:rsid w:val="00CC4D93"/>
    <w:rsid w:val="00CC7BB1"/>
    <w:rsid w:val="00CD1E73"/>
    <w:rsid w:val="00CE45BA"/>
    <w:rsid w:val="00CE7842"/>
    <w:rsid w:val="00CF1B05"/>
    <w:rsid w:val="00D06D9A"/>
    <w:rsid w:val="00D234CE"/>
    <w:rsid w:val="00D574C2"/>
    <w:rsid w:val="00D6179C"/>
    <w:rsid w:val="00D637F3"/>
    <w:rsid w:val="00D643FD"/>
    <w:rsid w:val="00DA26FC"/>
    <w:rsid w:val="00DA36D9"/>
    <w:rsid w:val="00DA53A3"/>
    <w:rsid w:val="00DB3538"/>
    <w:rsid w:val="00DC1265"/>
    <w:rsid w:val="00DC18B4"/>
    <w:rsid w:val="00DC23D0"/>
    <w:rsid w:val="00DC2939"/>
    <w:rsid w:val="00DC49FC"/>
    <w:rsid w:val="00DD1D4E"/>
    <w:rsid w:val="00DD47A0"/>
    <w:rsid w:val="00DD5F5B"/>
    <w:rsid w:val="00DE5035"/>
    <w:rsid w:val="00DE5EE8"/>
    <w:rsid w:val="00DF2DF3"/>
    <w:rsid w:val="00E13706"/>
    <w:rsid w:val="00E21F46"/>
    <w:rsid w:val="00E45F79"/>
    <w:rsid w:val="00E503F4"/>
    <w:rsid w:val="00E64220"/>
    <w:rsid w:val="00E66F28"/>
    <w:rsid w:val="00E7127B"/>
    <w:rsid w:val="00E7686D"/>
    <w:rsid w:val="00E77684"/>
    <w:rsid w:val="00E81231"/>
    <w:rsid w:val="00E851D3"/>
    <w:rsid w:val="00E964CC"/>
    <w:rsid w:val="00EA2C37"/>
    <w:rsid w:val="00EB0397"/>
    <w:rsid w:val="00EB2B38"/>
    <w:rsid w:val="00EC2B34"/>
    <w:rsid w:val="00EC491F"/>
    <w:rsid w:val="00EC6431"/>
    <w:rsid w:val="00ED2E3B"/>
    <w:rsid w:val="00EE5697"/>
    <w:rsid w:val="00EF1D67"/>
    <w:rsid w:val="00EF78B5"/>
    <w:rsid w:val="00F003BC"/>
    <w:rsid w:val="00F061FB"/>
    <w:rsid w:val="00F070BA"/>
    <w:rsid w:val="00F10C97"/>
    <w:rsid w:val="00F145DA"/>
    <w:rsid w:val="00F233A5"/>
    <w:rsid w:val="00F26ACA"/>
    <w:rsid w:val="00F2790B"/>
    <w:rsid w:val="00F33C6D"/>
    <w:rsid w:val="00F42E50"/>
    <w:rsid w:val="00F4474A"/>
    <w:rsid w:val="00F456C3"/>
    <w:rsid w:val="00F456E6"/>
    <w:rsid w:val="00F51F51"/>
    <w:rsid w:val="00F707EA"/>
    <w:rsid w:val="00F71F16"/>
    <w:rsid w:val="00F80310"/>
    <w:rsid w:val="00F80395"/>
    <w:rsid w:val="00F8248E"/>
    <w:rsid w:val="00F82F87"/>
    <w:rsid w:val="00FA60A4"/>
    <w:rsid w:val="00FA63B4"/>
    <w:rsid w:val="00FA63D1"/>
    <w:rsid w:val="00FB0AA9"/>
    <w:rsid w:val="00FB7F38"/>
    <w:rsid w:val="00FE12D6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40C3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83D9F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0A77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6076B4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0A77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0A77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C385D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0A77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385D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0A77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0A77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0A77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40C3"/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C12B70"/>
    <w:pPr>
      <w:pBdr>
        <w:bottom w:val="single" w:sz="8" w:space="4" w:color="6076B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12B70"/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2B7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2B70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234CE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E5697"/>
    <w:pPr>
      <w:spacing w:after="100" w:line="240" w:lineRule="auto"/>
    </w:pPr>
  </w:style>
  <w:style w:type="character" w:styleId="Lienhypertexte">
    <w:name w:val="Hyperlink"/>
    <w:basedOn w:val="Policepardfaut"/>
    <w:uiPriority w:val="99"/>
    <w:unhideWhenUsed/>
    <w:rsid w:val="00D234CE"/>
    <w:rPr>
      <w:color w:val="3399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83D9F"/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90A77"/>
    <w:rPr>
      <w:rFonts w:asciiTheme="majorHAnsi" w:eastAsiaTheme="majorEastAsia" w:hAnsiTheme="majorHAnsi" w:cstheme="majorBidi"/>
      <w:b/>
      <w:bCs/>
      <w:color w:val="6076B4" w:themeColor="accent1"/>
    </w:rPr>
  </w:style>
  <w:style w:type="character" w:customStyle="1" w:styleId="Titre4Car">
    <w:name w:val="Titre 4 Car"/>
    <w:basedOn w:val="Policepardfaut"/>
    <w:link w:val="Titre4"/>
    <w:uiPriority w:val="9"/>
    <w:rsid w:val="00B90A77"/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B90A77"/>
    <w:rPr>
      <w:rFonts w:asciiTheme="majorHAnsi" w:eastAsiaTheme="majorEastAsia" w:hAnsiTheme="majorHAnsi" w:cstheme="majorBidi"/>
      <w:color w:val="2C385D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B90A77"/>
    <w:rPr>
      <w:rFonts w:asciiTheme="majorHAnsi" w:eastAsiaTheme="majorEastAsia" w:hAnsiTheme="majorHAnsi" w:cstheme="majorBidi"/>
      <w:i/>
      <w:iCs/>
      <w:color w:val="2C385D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90A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B90A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0A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43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C2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2939"/>
  </w:style>
  <w:style w:type="paragraph" w:styleId="Pieddepage">
    <w:name w:val="footer"/>
    <w:basedOn w:val="Normal"/>
    <w:link w:val="PieddepageCar"/>
    <w:uiPriority w:val="99"/>
    <w:unhideWhenUsed/>
    <w:rsid w:val="00DC2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2939"/>
  </w:style>
  <w:style w:type="character" w:styleId="Lienhypertextesuivivisit">
    <w:name w:val="FollowedHyperlink"/>
    <w:basedOn w:val="Policepardfaut"/>
    <w:uiPriority w:val="99"/>
    <w:semiHidden/>
    <w:unhideWhenUsed/>
    <w:rsid w:val="00036434"/>
    <w:rPr>
      <w:color w:val="B2B2B2" w:themeColor="followedHyperlink"/>
      <w:u w:val="single"/>
    </w:rPr>
  </w:style>
  <w:style w:type="paragraph" w:customStyle="1" w:styleId="gendoccode">
    <w:name w:val="gendoc_code"/>
    <w:basedOn w:val="Normal"/>
    <w:link w:val="gendoccodeCar"/>
    <w:qFormat/>
    <w:rsid w:val="000C37B6"/>
    <w:pPr>
      <w:spacing w:after="0"/>
    </w:pPr>
    <w:rPr>
      <w:rFonts w:ascii="Courier New" w:hAnsi="Courier New" w:cs="Courier New"/>
      <w:b/>
      <w:bCs/>
      <w:lang w:val="en-US"/>
    </w:rPr>
  </w:style>
  <w:style w:type="character" w:customStyle="1" w:styleId="gendoccodeCar">
    <w:name w:val="gendoc_code Car"/>
    <w:basedOn w:val="Policepardfaut"/>
    <w:link w:val="gendoccode"/>
    <w:rsid w:val="000C37B6"/>
    <w:rPr>
      <w:rFonts w:ascii="Courier New" w:hAnsi="Courier New" w:cs="Courier New"/>
      <w:b/>
      <w:bCs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A12D68"/>
    <w:pPr>
      <w:spacing w:after="100" w:line="240" w:lineRule="auto"/>
      <w:ind w:left="221"/>
    </w:pPr>
    <w:rPr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EE5697"/>
    <w:pPr>
      <w:spacing w:after="100" w:line="240" w:lineRule="auto"/>
      <w:ind w:left="442"/>
    </w:pPr>
    <w:rPr>
      <w:sz w:val="18"/>
    </w:rPr>
  </w:style>
  <w:style w:type="table" w:styleId="Grilledutableau">
    <w:name w:val="Table Grid"/>
    <w:basedOn w:val="TableauNormal"/>
    <w:uiPriority w:val="59"/>
    <w:rsid w:val="000C3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1-Accent1">
    <w:name w:val="Medium Grid 1 Accent 1"/>
    <w:basedOn w:val="TableauNormal"/>
    <w:uiPriority w:val="67"/>
    <w:rsid w:val="000C37B6"/>
    <w:pPr>
      <w:spacing w:after="0" w:line="240" w:lineRule="auto"/>
    </w:pPr>
    <w:tblPr>
      <w:tblStyleRowBandSize w:val="1"/>
      <w:tblStyleColBandSize w:val="1"/>
      <w:tblBorders>
        <w:top w:val="single" w:sz="8" w:space="0" w:color="8798C6" w:themeColor="accent1" w:themeTint="BF"/>
        <w:left w:val="single" w:sz="8" w:space="0" w:color="8798C6" w:themeColor="accent1" w:themeTint="BF"/>
        <w:bottom w:val="single" w:sz="8" w:space="0" w:color="8798C6" w:themeColor="accent1" w:themeTint="BF"/>
        <w:right w:val="single" w:sz="8" w:space="0" w:color="8798C6" w:themeColor="accent1" w:themeTint="BF"/>
        <w:insideH w:val="single" w:sz="8" w:space="0" w:color="8798C6" w:themeColor="accent1" w:themeTint="BF"/>
        <w:insideV w:val="single" w:sz="8" w:space="0" w:color="8798C6" w:themeColor="accent1" w:themeTint="BF"/>
      </w:tblBorders>
    </w:tblPr>
    <w:tcPr>
      <w:shd w:val="clear" w:color="auto" w:fill="D7DC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98C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BAD9" w:themeFill="accent1" w:themeFillTint="7F"/>
      </w:tcPr>
    </w:tblStylePr>
    <w:tblStylePr w:type="band1Horz">
      <w:tblPr/>
      <w:tcPr>
        <w:shd w:val="clear" w:color="auto" w:fill="AFBAD9" w:themeFill="accent1" w:themeFillTint="7F"/>
      </w:tcPr>
    </w:tblStylePr>
  </w:style>
  <w:style w:type="table" w:customStyle="1" w:styleId="Gendocexamples">
    <w:name w:val="Gendoc_examples"/>
    <w:basedOn w:val="TableauNormal"/>
    <w:uiPriority w:val="99"/>
    <w:rsid w:val="00B57358"/>
    <w:pPr>
      <w:spacing w:after="0" w:line="240" w:lineRule="auto"/>
    </w:pPr>
    <w:rPr>
      <w:rFonts w:ascii="Courier New" w:hAnsi="Courier New"/>
      <w:b/>
      <w:sz w:val="20"/>
    </w:rPr>
    <w:tblPr>
      <w:tblBorders>
        <w:top w:val="single" w:sz="4" w:space="0" w:color="172C4B" w:themeColor="text2" w:themeShade="80"/>
        <w:left w:val="single" w:sz="4" w:space="0" w:color="172C4B" w:themeColor="text2" w:themeShade="80"/>
        <w:bottom w:val="single" w:sz="4" w:space="0" w:color="172C4B" w:themeColor="text2" w:themeShade="80"/>
        <w:right w:val="single" w:sz="4" w:space="0" w:color="172C4B" w:themeColor="text2" w:themeShade="80"/>
        <w:insideH w:val="single" w:sz="4" w:space="0" w:color="172C4B" w:themeColor="text2" w:themeShade="80"/>
        <w:insideV w:val="single" w:sz="4" w:space="0" w:color="172C4B" w:themeColor="text2" w:themeShade="80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</w:rPr>
      <w:tblPr/>
      <w:tcPr>
        <w:tcBorders>
          <w:top w:val="single" w:sz="4" w:space="0" w:color="172C4B" w:themeColor="text2" w:themeShade="80"/>
          <w:left w:val="single" w:sz="4" w:space="0" w:color="172C4B" w:themeColor="text2" w:themeShade="80"/>
          <w:bottom w:val="single" w:sz="4" w:space="0" w:color="172C4B" w:themeColor="text2" w:themeShade="80"/>
          <w:right w:val="single" w:sz="4" w:space="0" w:color="172C4B" w:themeColor="text2" w:themeShade="80"/>
          <w:insideH w:val="single" w:sz="4" w:space="0" w:color="172C4B" w:themeColor="text2" w:themeShade="80"/>
          <w:insideV w:val="single" w:sz="4" w:space="0" w:color="172C4B" w:themeColor="text2" w:themeShade="80"/>
        </w:tcBorders>
        <w:shd w:val="clear" w:color="auto" w:fill="7096D2" w:themeFill="text2" w:themeFillTint="99"/>
      </w:tcPr>
    </w:tblStylePr>
    <w:tblStylePr w:type="firstCol">
      <w:rPr>
        <w:rFonts w:ascii="Courier New" w:hAnsi="Courier New"/>
        <w:b/>
        <w:sz w:val="20"/>
      </w:rPr>
    </w:tblStylePr>
    <w:tblStylePr w:type="lastCol">
      <w:rPr>
        <w:rFonts w:asciiTheme="minorHAnsi" w:hAnsiTheme="minorHAnsi"/>
        <w:sz w:val="22"/>
      </w:rPr>
    </w:tblStylePr>
  </w:style>
  <w:style w:type="paragraph" w:styleId="Sous-titre">
    <w:name w:val="Subtitle"/>
    <w:basedOn w:val="Normal"/>
    <w:next w:val="Normal"/>
    <w:link w:val="Sous-titreCar"/>
    <w:uiPriority w:val="11"/>
    <w:qFormat/>
    <w:rsid w:val="00E964CC"/>
    <w:pPr>
      <w:numPr>
        <w:ilvl w:val="1"/>
      </w:numPr>
    </w:pPr>
    <w:rPr>
      <w:rFonts w:asciiTheme="majorHAnsi" w:eastAsiaTheme="majorEastAsia" w:hAnsiTheme="majorHAnsi" w:cstheme="majorBidi"/>
      <w:i/>
      <w:iCs/>
      <w:color w:val="6076B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964CC"/>
    <w:rPr>
      <w:rFonts w:asciiTheme="majorHAnsi" w:eastAsiaTheme="majorEastAsia" w:hAnsiTheme="majorHAnsi" w:cstheme="majorBidi"/>
      <w:i/>
      <w:iCs/>
      <w:color w:val="6076B4" w:themeColor="accent1"/>
      <w:spacing w:val="15"/>
      <w:sz w:val="24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82F87"/>
    <w:pPr>
      <w:spacing w:line="240" w:lineRule="auto"/>
    </w:pPr>
    <w:rPr>
      <w:b/>
      <w:bCs/>
      <w:color w:val="6076B4" w:themeColor="accent1"/>
      <w:sz w:val="18"/>
      <w:szCs w:val="18"/>
    </w:rPr>
  </w:style>
  <w:style w:type="paragraph" w:styleId="Retraitnormal">
    <w:name w:val="Normal Indent"/>
    <w:basedOn w:val="Normal"/>
    <w:unhideWhenUsed/>
    <w:rsid w:val="001271AA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val="en-GB"/>
    </w:rPr>
  </w:style>
  <w:style w:type="table" w:styleId="Tableausimple1">
    <w:name w:val="Table Simple 1"/>
    <w:basedOn w:val="TableauNormal"/>
    <w:rsid w:val="00127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326446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326446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326446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326446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326446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326446"/>
    <w:pPr>
      <w:spacing w:after="100"/>
      <w:ind w:left="1760"/>
    </w:pPr>
    <w:rPr>
      <w:rFonts w:eastAsiaTheme="minorEastAsia"/>
      <w:lang w:eastAsia="fr-FR"/>
    </w:rPr>
  </w:style>
  <w:style w:type="paragraph" w:customStyle="1" w:styleId="Style1">
    <w:name w:val="Style1"/>
    <w:link w:val="Style1Car"/>
    <w:qFormat/>
    <w:rsid w:val="00326446"/>
    <w:pPr>
      <w:tabs>
        <w:tab w:val="left" w:pos="142"/>
        <w:tab w:val="left" w:pos="426"/>
      </w:tabs>
      <w:spacing w:line="240" w:lineRule="auto"/>
      <w:ind w:left="720" w:hanging="720"/>
    </w:pPr>
    <w:rPr>
      <w:rFonts w:asciiTheme="majorHAnsi" w:eastAsiaTheme="majorEastAsia" w:hAnsiTheme="majorHAnsi" w:cstheme="majorBidi"/>
      <w:b/>
      <w:bCs/>
      <w:color w:val="6076B4" w:themeColor="accent1"/>
      <w:sz w:val="16"/>
      <w:lang w:val="en-US" w:eastAsia="fr-FR"/>
    </w:rPr>
  </w:style>
  <w:style w:type="character" w:customStyle="1" w:styleId="Style1Car">
    <w:name w:val="Style1 Car"/>
    <w:basedOn w:val="Policepardfaut"/>
    <w:link w:val="Style1"/>
    <w:rsid w:val="00326446"/>
    <w:rPr>
      <w:rFonts w:asciiTheme="majorHAnsi" w:eastAsiaTheme="majorEastAsia" w:hAnsiTheme="majorHAnsi" w:cstheme="majorBidi"/>
      <w:b/>
      <w:bCs/>
      <w:color w:val="6076B4" w:themeColor="accent1"/>
      <w:sz w:val="16"/>
      <w:lang w:val="en-US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40C3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83D9F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0A77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6076B4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0A77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90A77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C385D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0A77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385D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0A77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0A77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0A77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40C3"/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C12B70"/>
    <w:pPr>
      <w:pBdr>
        <w:bottom w:val="single" w:sz="8" w:space="4" w:color="6076B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12B70"/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2B7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2B70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234CE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E5697"/>
    <w:pPr>
      <w:spacing w:after="100" w:line="240" w:lineRule="auto"/>
    </w:pPr>
  </w:style>
  <w:style w:type="character" w:styleId="Lienhypertexte">
    <w:name w:val="Hyperlink"/>
    <w:basedOn w:val="Policepardfaut"/>
    <w:uiPriority w:val="99"/>
    <w:unhideWhenUsed/>
    <w:rsid w:val="00D234CE"/>
    <w:rPr>
      <w:color w:val="3399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83D9F"/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90A77"/>
    <w:rPr>
      <w:rFonts w:asciiTheme="majorHAnsi" w:eastAsiaTheme="majorEastAsia" w:hAnsiTheme="majorHAnsi" w:cstheme="majorBidi"/>
      <w:b/>
      <w:bCs/>
      <w:color w:val="6076B4" w:themeColor="accent1"/>
    </w:rPr>
  </w:style>
  <w:style w:type="character" w:customStyle="1" w:styleId="Titre4Car">
    <w:name w:val="Titre 4 Car"/>
    <w:basedOn w:val="Policepardfaut"/>
    <w:link w:val="Titre4"/>
    <w:uiPriority w:val="9"/>
    <w:rsid w:val="00B90A77"/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B90A77"/>
    <w:rPr>
      <w:rFonts w:asciiTheme="majorHAnsi" w:eastAsiaTheme="majorEastAsia" w:hAnsiTheme="majorHAnsi" w:cstheme="majorBidi"/>
      <w:color w:val="2C385D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B90A77"/>
    <w:rPr>
      <w:rFonts w:asciiTheme="majorHAnsi" w:eastAsiaTheme="majorEastAsia" w:hAnsiTheme="majorHAnsi" w:cstheme="majorBidi"/>
      <w:i/>
      <w:iCs/>
      <w:color w:val="2C385D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90A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B90A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90A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43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C2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2939"/>
  </w:style>
  <w:style w:type="paragraph" w:styleId="Pieddepage">
    <w:name w:val="footer"/>
    <w:basedOn w:val="Normal"/>
    <w:link w:val="PieddepageCar"/>
    <w:uiPriority w:val="99"/>
    <w:unhideWhenUsed/>
    <w:rsid w:val="00DC2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2939"/>
  </w:style>
  <w:style w:type="character" w:styleId="Lienhypertextesuivivisit">
    <w:name w:val="FollowedHyperlink"/>
    <w:basedOn w:val="Policepardfaut"/>
    <w:uiPriority w:val="99"/>
    <w:semiHidden/>
    <w:unhideWhenUsed/>
    <w:rsid w:val="00036434"/>
    <w:rPr>
      <w:color w:val="B2B2B2" w:themeColor="followedHyperlink"/>
      <w:u w:val="single"/>
    </w:rPr>
  </w:style>
  <w:style w:type="paragraph" w:customStyle="1" w:styleId="gendoccode">
    <w:name w:val="gendoc_code"/>
    <w:basedOn w:val="Normal"/>
    <w:link w:val="gendoccodeCar"/>
    <w:qFormat/>
    <w:rsid w:val="000C37B6"/>
    <w:pPr>
      <w:spacing w:after="0"/>
    </w:pPr>
    <w:rPr>
      <w:rFonts w:ascii="Courier New" w:hAnsi="Courier New" w:cs="Courier New"/>
      <w:b/>
      <w:bCs/>
      <w:lang w:val="en-US"/>
    </w:rPr>
  </w:style>
  <w:style w:type="character" w:customStyle="1" w:styleId="gendoccodeCar">
    <w:name w:val="gendoc_code Car"/>
    <w:basedOn w:val="Policepardfaut"/>
    <w:link w:val="gendoccode"/>
    <w:rsid w:val="000C37B6"/>
    <w:rPr>
      <w:rFonts w:ascii="Courier New" w:hAnsi="Courier New" w:cs="Courier New"/>
      <w:b/>
      <w:bCs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A12D68"/>
    <w:pPr>
      <w:spacing w:after="100" w:line="240" w:lineRule="auto"/>
      <w:ind w:left="221"/>
    </w:pPr>
    <w:rPr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EE5697"/>
    <w:pPr>
      <w:spacing w:after="100" w:line="240" w:lineRule="auto"/>
      <w:ind w:left="442"/>
    </w:pPr>
    <w:rPr>
      <w:sz w:val="18"/>
    </w:rPr>
  </w:style>
  <w:style w:type="table" w:styleId="Grilledutableau">
    <w:name w:val="Table Grid"/>
    <w:basedOn w:val="TableauNormal"/>
    <w:uiPriority w:val="59"/>
    <w:rsid w:val="000C3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1-Accent1">
    <w:name w:val="Medium Grid 1 Accent 1"/>
    <w:basedOn w:val="TableauNormal"/>
    <w:uiPriority w:val="67"/>
    <w:rsid w:val="000C37B6"/>
    <w:pPr>
      <w:spacing w:after="0" w:line="240" w:lineRule="auto"/>
    </w:pPr>
    <w:tblPr>
      <w:tblStyleRowBandSize w:val="1"/>
      <w:tblStyleColBandSize w:val="1"/>
      <w:tblBorders>
        <w:top w:val="single" w:sz="8" w:space="0" w:color="8798C6" w:themeColor="accent1" w:themeTint="BF"/>
        <w:left w:val="single" w:sz="8" w:space="0" w:color="8798C6" w:themeColor="accent1" w:themeTint="BF"/>
        <w:bottom w:val="single" w:sz="8" w:space="0" w:color="8798C6" w:themeColor="accent1" w:themeTint="BF"/>
        <w:right w:val="single" w:sz="8" w:space="0" w:color="8798C6" w:themeColor="accent1" w:themeTint="BF"/>
        <w:insideH w:val="single" w:sz="8" w:space="0" w:color="8798C6" w:themeColor="accent1" w:themeTint="BF"/>
        <w:insideV w:val="single" w:sz="8" w:space="0" w:color="8798C6" w:themeColor="accent1" w:themeTint="BF"/>
      </w:tblBorders>
    </w:tblPr>
    <w:tcPr>
      <w:shd w:val="clear" w:color="auto" w:fill="D7DC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98C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BAD9" w:themeFill="accent1" w:themeFillTint="7F"/>
      </w:tcPr>
    </w:tblStylePr>
    <w:tblStylePr w:type="band1Horz">
      <w:tblPr/>
      <w:tcPr>
        <w:shd w:val="clear" w:color="auto" w:fill="AFBAD9" w:themeFill="accent1" w:themeFillTint="7F"/>
      </w:tcPr>
    </w:tblStylePr>
  </w:style>
  <w:style w:type="table" w:customStyle="1" w:styleId="Gendocexamples">
    <w:name w:val="Gendoc_examples"/>
    <w:basedOn w:val="TableauNormal"/>
    <w:uiPriority w:val="99"/>
    <w:rsid w:val="00B57358"/>
    <w:pPr>
      <w:spacing w:after="0" w:line="240" w:lineRule="auto"/>
    </w:pPr>
    <w:rPr>
      <w:rFonts w:ascii="Courier New" w:hAnsi="Courier New"/>
      <w:b/>
      <w:sz w:val="20"/>
    </w:rPr>
    <w:tblPr>
      <w:tblBorders>
        <w:top w:val="single" w:sz="4" w:space="0" w:color="172C4B" w:themeColor="text2" w:themeShade="80"/>
        <w:left w:val="single" w:sz="4" w:space="0" w:color="172C4B" w:themeColor="text2" w:themeShade="80"/>
        <w:bottom w:val="single" w:sz="4" w:space="0" w:color="172C4B" w:themeColor="text2" w:themeShade="80"/>
        <w:right w:val="single" w:sz="4" w:space="0" w:color="172C4B" w:themeColor="text2" w:themeShade="80"/>
        <w:insideH w:val="single" w:sz="4" w:space="0" w:color="172C4B" w:themeColor="text2" w:themeShade="80"/>
        <w:insideV w:val="single" w:sz="4" w:space="0" w:color="172C4B" w:themeColor="text2" w:themeShade="80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</w:rPr>
      <w:tblPr/>
      <w:tcPr>
        <w:tcBorders>
          <w:top w:val="single" w:sz="4" w:space="0" w:color="172C4B" w:themeColor="text2" w:themeShade="80"/>
          <w:left w:val="single" w:sz="4" w:space="0" w:color="172C4B" w:themeColor="text2" w:themeShade="80"/>
          <w:bottom w:val="single" w:sz="4" w:space="0" w:color="172C4B" w:themeColor="text2" w:themeShade="80"/>
          <w:right w:val="single" w:sz="4" w:space="0" w:color="172C4B" w:themeColor="text2" w:themeShade="80"/>
          <w:insideH w:val="single" w:sz="4" w:space="0" w:color="172C4B" w:themeColor="text2" w:themeShade="80"/>
          <w:insideV w:val="single" w:sz="4" w:space="0" w:color="172C4B" w:themeColor="text2" w:themeShade="80"/>
        </w:tcBorders>
        <w:shd w:val="clear" w:color="auto" w:fill="7096D2" w:themeFill="text2" w:themeFillTint="99"/>
      </w:tcPr>
    </w:tblStylePr>
    <w:tblStylePr w:type="firstCol">
      <w:rPr>
        <w:rFonts w:ascii="Courier New" w:hAnsi="Courier New"/>
        <w:b/>
        <w:sz w:val="20"/>
      </w:rPr>
    </w:tblStylePr>
    <w:tblStylePr w:type="lastCol">
      <w:rPr>
        <w:rFonts w:asciiTheme="minorHAnsi" w:hAnsiTheme="minorHAnsi"/>
        <w:sz w:val="22"/>
      </w:rPr>
    </w:tblStylePr>
  </w:style>
  <w:style w:type="paragraph" w:styleId="Sous-titre">
    <w:name w:val="Subtitle"/>
    <w:basedOn w:val="Normal"/>
    <w:next w:val="Normal"/>
    <w:link w:val="Sous-titreCar"/>
    <w:uiPriority w:val="11"/>
    <w:qFormat/>
    <w:rsid w:val="00E964CC"/>
    <w:pPr>
      <w:numPr>
        <w:ilvl w:val="1"/>
      </w:numPr>
    </w:pPr>
    <w:rPr>
      <w:rFonts w:asciiTheme="majorHAnsi" w:eastAsiaTheme="majorEastAsia" w:hAnsiTheme="majorHAnsi" w:cstheme="majorBidi"/>
      <w:i/>
      <w:iCs/>
      <w:color w:val="6076B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964CC"/>
    <w:rPr>
      <w:rFonts w:asciiTheme="majorHAnsi" w:eastAsiaTheme="majorEastAsia" w:hAnsiTheme="majorHAnsi" w:cstheme="majorBidi"/>
      <w:i/>
      <w:iCs/>
      <w:color w:val="6076B4" w:themeColor="accent1"/>
      <w:spacing w:val="15"/>
      <w:sz w:val="24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82F87"/>
    <w:pPr>
      <w:spacing w:line="240" w:lineRule="auto"/>
    </w:pPr>
    <w:rPr>
      <w:b/>
      <w:bCs/>
      <w:color w:val="6076B4" w:themeColor="accent1"/>
      <w:sz w:val="18"/>
      <w:szCs w:val="18"/>
    </w:rPr>
  </w:style>
  <w:style w:type="paragraph" w:styleId="Retraitnormal">
    <w:name w:val="Normal Indent"/>
    <w:basedOn w:val="Normal"/>
    <w:unhideWhenUsed/>
    <w:rsid w:val="001271AA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val="en-GB"/>
    </w:rPr>
  </w:style>
  <w:style w:type="table" w:styleId="Tableausimple1">
    <w:name w:val="Table Simple 1"/>
    <w:basedOn w:val="TableauNormal"/>
    <w:rsid w:val="00127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326446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326446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326446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326446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326446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326446"/>
    <w:pPr>
      <w:spacing w:after="100"/>
      <w:ind w:left="1760"/>
    </w:pPr>
    <w:rPr>
      <w:rFonts w:eastAsiaTheme="minorEastAsia"/>
      <w:lang w:eastAsia="fr-FR"/>
    </w:rPr>
  </w:style>
  <w:style w:type="paragraph" w:customStyle="1" w:styleId="Style1">
    <w:name w:val="Style1"/>
    <w:link w:val="Style1Car"/>
    <w:qFormat/>
    <w:rsid w:val="00326446"/>
    <w:pPr>
      <w:tabs>
        <w:tab w:val="left" w:pos="142"/>
        <w:tab w:val="left" w:pos="426"/>
      </w:tabs>
      <w:spacing w:line="240" w:lineRule="auto"/>
      <w:ind w:left="720" w:hanging="720"/>
    </w:pPr>
    <w:rPr>
      <w:rFonts w:asciiTheme="majorHAnsi" w:eastAsiaTheme="majorEastAsia" w:hAnsiTheme="majorHAnsi" w:cstheme="majorBidi"/>
      <w:b/>
      <w:bCs/>
      <w:color w:val="6076B4" w:themeColor="accent1"/>
      <w:sz w:val="16"/>
      <w:lang w:val="en-US" w:eastAsia="fr-FR"/>
    </w:rPr>
  </w:style>
  <w:style w:type="character" w:customStyle="1" w:styleId="Style1Car">
    <w:name w:val="Style1 Car"/>
    <w:basedOn w:val="Policepardfaut"/>
    <w:link w:val="Style1"/>
    <w:rsid w:val="00326446"/>
    <w:rPr>
      <w:rFonts w:asciiTheme="majorHAnsi" w:eastAsiaTheme="majorEastAsia" w:hAnsiTheme="majorHAnsi" w:cstheme="majorBidi"/>
      <w:b/>
      <w:bCs/>
      <w:color w:val="6076B4" w:themeColor="accent1"/>
      <w:sz w:val="16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79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29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34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50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493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250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725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4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7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37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338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0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5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10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52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810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685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985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88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40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1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9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61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47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3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909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231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504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7977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4460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14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20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66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3568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8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718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482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221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2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744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7010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4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418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62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27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394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99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20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9168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952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781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564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2854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849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500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569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506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48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206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424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176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69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6364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048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454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254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036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06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26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40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16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47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55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1411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262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03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483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668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30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612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4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6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2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1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9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35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8922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246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60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7302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55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651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71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0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542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882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577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644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9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573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35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3289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427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588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121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347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88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25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30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76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964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865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17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20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880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26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1686">
          <w:marLeft w:val="547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44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88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41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54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33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57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9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9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4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60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8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96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26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79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8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4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3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3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2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93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9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image" Target="media/image16.png"/><Relationship Id="rId42" Type="http://schemas.openxmlformats.org/officeDocument/2006/relationships/image" Target="media/image21.png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1.bin"/><Relationship Id="rId25" Type="http://schemas.openxmlformats.org/officeDocument/2006/relationships/image" Target="media/image11.png"/><Relationship Id="rId33" Type="http://schemas.openxmlformats.org/officeDocument/2006/relationships/oleObject" Target="embeddings/oleObject9.bin"/><Relationship Id="rId38" Type="http://schemas.openxmlformats.org/officeDocument/2006/relationships/hyperlink" Target="http://www.fileformat.info/info/emoji/warning/index.htm" TargetMode="External"/><Relationship Id="rId46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3.bin"/><Relationship Id="rId29" Type="http://schemas.openxmlformats.org/officeDocument/2006/relationships/image" Target="media/image13.png"/><Relationship Id="rId41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0.png"/><Relationship Id="rId32" Type="http://schemas.openxmlformats.org/officeDocument/2006/relationships/image" Target="media/image15.png"/><Relationship Id="rId37" Type="http://schemas.openxmlformats.org/officeDocument/2006/relationships/oleObject" Target="embeddings/oleObject11.bin"/><Relationship Id="rId40" Type="http://schemas.openxmlformats.org/officeDocument/2006/relationships/image" Target="media/image19.pn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7.bin"/><Relationship Id="rId36" Type="http://schemas.openxmlformats.org/officeDocument/2006/relationships/image" Target="media/image17.png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14.jpeg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4.bin"/><Relationship Id="rId27" Type="http://schemas.openxmlformats.org/officeDocument/2006/relationships/image" Target="media/image12.png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0.bin"/><Relationship Id="rId43" Type="http://schemas.openxmlformats.org/officeDocument/2006/relationships/image" Target="media/image2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546"/>
    <w:rsid w:val="00B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E5CF29BD1E34A648481E577BE51F920">
    <w:name w:val="CE5CF29BD1E34A648481E577BE51F920"/>
    <w:rsid w:val="00B445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E5CF29BD1E34A648481E577BE51F920">
    <w:name w:val="CE5CF29BD1E34A648481E577BE51F920"/>
    <w:rsid w:val="00B445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3.jpeg"/></Relationships>
</file>

<file path=word/theme/theme1.xml><?xml version="1.0" encoding="utf-8"?>
<a:theme xmlns:a="http://schemas.openxmlformats.org/drawingml/2006/main" name="Exécutif">
  <a:themeElements>
    <a:clrScheme name="Exécutif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écutif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écutif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135A-0FF4-4C7A-B848-F182AFEE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5945</Words>
  <Characters>33889</Characters>
  <Application>Microsoft Office Word</Application>
  <DocSecurity>0</DocSecurity>
  <Lines>282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ATOS</Company>
  <LinksUpToDate>false</LinksUpToDate>
  <CharactersWithSpaces>39755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Haugommard</dc:creator>
  <cp:lastModifiedBy>FAURE, TRISTAN</cp:lastModifiedBy>
  <cp:revision>11</cp:revision>
  <cp:lastPrinted>2014-11-19T16:18:00Z</cp:lastPrinted>
  <dcterms:created xsi:type="dcterms:W3CDTF">2016-08-10T13:02:00Z</dcterms:created>
  <dcterms:modified xsi:type="dcterms:W3CDTF">2016-08-10T13:19:00Z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2066071961</vt:i4>
  </property>
  <property fmtid="{D5CDD505-2E9C-101B-9397-08002B2CF9AE}" pid="3" name="_NewReviewCycle">
    <vt:lpwstr/>
  </property>
  <property fmtid="{D5CDD505-2E9C-101B-9397-08002B2CF9AE}" pid="4" name="_EmailSubject">
    <vt:lpwstr>Doc</vt:lpwstr>
  </property>
  <property fmtid="{D5CDD505-2E9C-101B-9397-08002B2CF9AE}" pid="5" name="_AuthorEmail">
    <vt:lpwstr>tristan.faure@atos.net</vt:lpwstr>
  </property>
  <property fmtid="{D5CDD505-2E9C-101B-9397-08002B2CF9AE}" pid="6" name="_AuthorEmailDisplayName">
    <vt:lpwstr>FAURE, TRISTAN</vt:lpwstr>
  </property>
  <property fmtid="{D5CDD505-2E9C-101B-9397-08002B2CF9AE}" pid="7" name="_PreviousAdHocReviewCycleID">
    <vt:i4>1952790406</vt:i4>
  </property>
</Properties>
</file>